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DEB" w:rsidRPr="00B7167F" w:rsidRDefault="00CC7DEB" w:rsidP="00CC7DEB">
      <w:pPr>
        <w:spacing w:line="480" w:lineRule="auto"/>
        <w:rPr>
          <w:rFonts w:ascii="Times New Roman" w:hAnsi="Times New Roman" w:cs="Times New Roman"/>
          <w:b/>
        </w:rPr>
      </w:pPr>
      <w:r w:rsidRPr="00341444">
        <w:rPr>
          <w:rFonts w:ascii="Times New Roman" w:hAnsi="Times New Roman" w:cs="Times New Roman"/>
          <w:b/>
        </w:rPr>
        <w:t xml:space="preserve">Box 1 Genomics England </w:t>
      </w:r>
      <w:proofErr w:type="spellStart"/>
      <w:r w:rsidRPr="00341444">
        <w:rPr>
          <w:rFonts w:ascii="Times New Roman" w:hAnsi="Times New Roman" w:cs="Times New Roman"/>
          <w:b/>
        </w:rPr>
        <w:t>tiering</w:t>
      </w:r>
      <w:proofErr w:type="spellEnd"/>
      <w:r w:rsidRPr="00341444">
        <w:rPr>
          <w:rFonts w:ascii="Times New Roman" w:hAnsi="Times New Roman" w:cs="Times New Roman"/>
          <w:b/>
        </w:rPr>
        <w:t xml:space="preserve"> overview</w:t>
      </w:r>
      <w:r w:rsidRPr="00FB6291">
        <w:rPr>
          <w:rFonts w:ascii="Times New Roman" w:hAnsi="Times New Roman" w:cs="Times New Roman"/>
          <w:b/>
        </w:rPr>
        <w:t xml:space="preserve"> and</w:t>
      </w:r>
      <w:r>
        <w:rPr>
          <w:rFonts w:ascii="Times New Roman" w:hAnsi="Times New Roman" w:cs="Times New Roman"/>
          <w:b/>
        </w:rPr>
        <w:t xml:space="preserve"> assignment of all RIPD alleles (</w:t>
      </w:r>
      <w:r w:rsidRPr="00644C72">
        <w:rPr>
          <w:rFonts w:ascii="Times New Roman" w:hAnsi="Times New Roman" w:cs="Times New Roman"/>
          <w:b/>
          <w:i/>
        </w:rPr>
        <w:t>n</w:t>
      </w:r>
      <w:r>
        <w:rPr>
          <w:rFonts w:ascii="Times New Roman" w:hAnsi="Times New Roman" w:cs="Times New Roman"/>
          <w:b/>
        </w:rPr>
        <w:t>=25) to Tiers</w:t>
      </w:r>
      <w:ins w:id="0" w:author="Andrew Wilkie" w:date="2021-06-12T11:06:00Z">
        <w:r w:rsidR="00374119">
          <w:rPr>
            <w:rFonts w:ascii="Times New Roman" w:hAnsi="Times New Roman" w:cs="Times New Roman"/>
            <w:b/>
          </w:rPr>
          <w:t xml:space="preserve"> </w:t>
        </w:r>
        <w:bookmarkStart w:id="1" w:name="_GoBack"/>
        <w:bookmarkEnd w:id="1"/>
        <w:r w:rsidR="00374119">
          <w:rPr>
            <w:rFonts w:ascii="Times New Roman" w:hAnsi="Times New Roman" w:cs="Times New Roman"/>
            <w:b/>
          </w:rPr>
          <w:t xml:space="preserve">by </w:t>
        </w:r>
        <w:proofErr w:type="spellStart"/>
        <w:r w:rsidR="00374119">
          <w:rPr>
            <w:rFonts w:ascii="Times New Roman" w:hAnsi="Times New Roman" w:cs="Times New Roman"/>
            <w:b/>
          </w:rPr>
          <w:t>PanelApp</w:t>
        </w:r>
      </w:ins>
      <w:proofErr w:type="spellEnd"/>
      <w:r>
        <w:rPr>
          <w:rFonts w:ascii="Times New Roman" w:hAnsi="Times New Roman" w:cs="Times New Roman"/>
          <w:b/>
        </w:rPr>
        <w:t>.</w:t>
      </w:r>
      <w:r w:rsidRPr="00FB6291">
        <w:rPr>
          <w:rFonts w:ascii="Times New Roman" w:hAnsi="Times New Roman" w:cs="Times New Roman"/>
          <w:b/>
        </w:rPr>
        <w:t xml:space="preserve"> </w:t>
      </w:r>
    </w:p>
    <w:tbl>
      <w:tblPr>
        <w:tblStyle w:val="TableGrid"/>
        <w:tblW w:w="9625" w:type="dxa"/>
        <w:tblLook w:val="04A0" w:firstRow="1" w:lastRow="0" w:firstColumn="1" w:lastColumn="0" w:noHBand="0" w:noVBand="1"/>
      </w:tblPr>
      <w:tblGrid>
        <w:gridCol w:w="8217"/>
        <w:gridCol w:w="1408"/>
      </w:tblGrid>
      <w:tr w:rsidR="00CC7DEB" w:rsidRPr="00740E50" w:rsidTr="007B3A09">
        <w:tc>
          <w:tcPr>
            <w:tcW w:w="8217" w:type="dxa"/>
          </w:tcPr>
          <w:p w:rsidR="00CC7DEB" w:rsidRPr="00AD1FC2" w:rsidRDefault="00CC7DEB" w:rsidP="007B3A09">
            <w:pPr>
              <w:ind w:left="420"/>
              <w:rPr>
                <w:rFonts w:ascii="Times New Roman" w:hAnsi="Times New Roman" w:cs="Times New Roman"/>
              </w:rPr>
            </w:pPr>
          </w:p>
        </w:tc>
        <w:tc>
          <w:tcPr>
            <w:tcW w:w="1408" w:type="dxa"/>
          </w:tcPr>
          <w:p w:rsidR="00CC7DEB" w:rsidRPr="00AD1FC2" w:rsidRDefault="00CC7DEB" w:rsidP="007B3A09">
            <w:pPr>
              <w:ind w:left="206"/>
              <w:jc w:val="center"/>
              <w:rPr>
                <w:rFonts w:ascii="Times New Roman" w:hAnsi="Times New Roman" w:cs="Times New Roman"/>
              </w:rPr>
            </w:pPr>
            <w:r>
              <w:rPr>
                <w:rFonts w:ascii="Times New Roman" w:hAnsi="Times New Roman" w:cs="Times New Roman"/>
              </w:rPr>
              <w:t>Number of RIPD alleles in Tier</w:t>
            </w:r>
          </w:p>
        </w:tc>
      </w:tr>
      <w:tr w:rsidR="00CC7DEB" w:rsidRPr="00740E50" w:rsidTr="007B3A09">
        <w:tc>
          <w:tcPr>
            <w:tcW w:w="8217" w:type="dxa"/>
          </w:tcPr>
          <w:p w:rsidR="00CC7DEB" w:rsidRPr="00B7167F" w:rsidRDefault="00CC7DEB" w:rsidP="007B3A09">
            <w:pPr>
              <w:ind w:left="420"/>
              <w:rPr>
                <w:rFonts w:ascii="Times New Roman" w:hAnsi="Times New Roman" w:cs="Times New Roman"/>
              </w:rPr>
            </w:pPr>
            <w:r w:rsidRPr="00E67718">
              <w:rPr>
                <w:rFonts w:ascii="Times New Roman" w:hAnsi="Times New Roman" w:cs="Times New Roman"/>
                <w:b/>
              </w:rPr>
              <w:t>Tier 1</w:t>
            </w:r>
            <w:r w:rsidRPr="00B7167F">
              <w:rPr>
                <w:rFonts w:ascii="Times New Roman" w:hAnsi="Times New Roman" w:cs="Times New Roman"/>
              </w:rPr>
              <w:t xml:space="preserve">: Should be clinically assessed by GMCs. Includes high impact variants (e.g. likely loss-of function) and </w:t>
            </w:r>
            <w:r w:rsidRPr="00387ADE">
              <w:rPr>
                <w:rFonts w:ascii="Times New Roman" w:hAnsi="Times New Roman" w:cs="Times New Roman"/>
                <w:i/>
              </w:rPr>
              <w:t>de novo</w:t>
            </w:r>
            <w:r w:rsidRPr="00B7167F">
              <w:rPr>
                <w:rFonts w:ascii="Times New Roman" w:hAnsi="Times New Roman" w:cs="Times New Roman"/>
              </w:rPr>
              <w:t xml:space="preserve"> moderate impact variants (e.g. missense) within a curated list of Green genes available through </w:t>
            </w:r>
            <w:proofErr w:type="spellStart"/>
            <w:r w:rsidRPr="00B7167F">
              <w:rPr>
                <w:rFonts w:ascii="Times New Roman" w:hAnsi="Times New Roman" w:cs="Times New Roman"/>
              </w:rPr>
              <w:t>PanelApp</w:t>
            </w:r>
            <w:proofErr w:type="spellEnd"/>
            <w:r w:rsidRPr="00B7167F">
              <w:rPr>
                <w:rFonts w:ascii="Times New Roman" w:hAnsi="Times New Roman" w:cs="Times New Roman"/>
              </w:rPr>
              <w:t xml:space="preserve"> with sufficient evidence associating them with the patient’s phenotype(s). </w:t>
            </w:r>
          </w:p>
        </w:tc>
        <w:tc>
          <w:tcPr>
            <w:tcW w:w="1408" w:type="dxa"/>
          </w:tcPr>
          <w:p w:rsidR="00CC7DEB" w:rsidRPr="00AD1FC2" w:rsidRDefault="00CC7DEB" w:rsidP="007B3A09">
            <w:pPr>
              <w:ind w:left="420"/>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a</w:t>
            </w:r>
          </w:p>
        </w:tc>
      </w:tr>
      <w:tr w:rsidR="00CC7DEB" w:rsidRPr="00740E50" w:rsidTr="007B3A09">
        <w:tc>
          <w:tcPr>
            <w:tcW w:w="8217" w:type="dxa"/>
          </w:tcPr>
          <w:p w:rsidR="00CC7DEB" w:rsidRPr="00B7167F" w:rsidRDefault="00CC7DEB" w:rsidP="007B3A09">
            <w:pPr>
              <w:ind w:left="420"/>
              <w:rPr>
                <w:rFonts w:ascii="Times New Roman" w:hAnsi="Times New Roman" w:cs="Times New Roman"/>
              </w:rPr>
            </w:pPr>
            <w:r w:rsidRPr="00E67718">
              <w:rPr>
                <w:rFonts w:ascii="Times New Roman" w:hAnsi="Times New Roman" w:cs="Times New Roman"/>
                <w:b/>
              </w:rPr>
              <w:t>Tier 2</w:t>
            </w:r>
            <w:r w:rsidRPr="00B7167F">
              <w:rPr>
                <w:rFonts w:ascii="Times New Roman" w:hAnsi="Times New Roman" w:cs="Times New Roman"/>
              </w:rPr>
              <w:t xml:space="preserve">: Should be clinically assessed by GMCs. Includes moderate impact variants (e.g. missense) within a curated list of Green genes available through </w:t>
            </w:r>
            <w:proofErr w:type="spellStart"/>
            <w:r w:rsidRPr="00B7167F">
              <w:rPr>
                <w:rFonts w:ascii="Times New Roman" w:hAnsi="Times New Roman" w:cs="Times New Roman"/>
              </w:rPr>
              <w:t>PanelApp</w:t>
            </w:r>
            <w:proofErr w:type="spellEnd"/>
            <w:r w:rsidRPr="00B7167F">
              <w:rPr>
                <w:rFonts w:ascii="Times New Roman" w:hAnsi="Times New Roman" w:cs="Times New Roman"/>
              </w:rPr>
              <w:t xml:space="preserve"> with sufficient evidence associating them with the patient’s phenotype(s). </w:t>
            </w:r>
          </w:p>
        </w:tc>
        <w:tc>
          <w:tcPr>
            <w:tcW w:w="1408" w:type="dxa"/>
          </w:tcPr>
          <w:p w:rsidR="00CC7DEB" w:rsidRPr="00AD1FC2" w:rsidRDefault="00CC7DEB" w:rsidP="007B3A09">
            <w:pPr>
              <w:ind w:left="420"/>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a</w:t>
            </w:r>
          </w:p>
        </w:tc>
      </w:tr>
      <w:tr w:rsidR="00CC7DEB" w:rsidRPr="00740E50" w:rsidTr="007B3A09">
        <w:tc>
          <w:tcPr>
            <w:tcW w:w="8217" w:type="dxa"/>
          </w:tcPr>
          <w:p w:rsidR="00CC7DEB" w:rsidRPr="00B7167F" w:rsidRDefault="00CC7DEB" w:rsidP="007B3A09">
            <w:pPr>
              <w:ind w:left="420"/>
              <w:rPr>
                <w:rFonts w:ascii="Times New Roman" w:hAnsi="Times New Roman" w:cs="Times New Roman"/>
              </w:rPr>
            </w:pPr>
            <w:r w:rsidRPr="00E67718">
              <w:rPr>
                <w:rFonts w:ascii="Times New Roman" w:hAnsi="Times New Roman" w:cs="Times New Roman"/>
                <w:b/>
              </w:rPr>
              <w:t>Tier 3</w:t>
            </w:r>
            <w:r w:rsidRPr="00B7167F">
              <w:rPr>
                <w:rFonts w:ascii="Times New Roman" w:hAnsi="Times New Roman" w:cs="Times New Roman"/>
              </w:rPr>
              <w:t xml:space="preserve">: It is not expected that GMCs will review all of the variants in Tier 3. </w:t>
            </w:r>
            <w:r>
              <w:rPr>
                <w:rFonts w:ascii="Times New Roman" w:hAnsi="Times New Roman" w:cs="Times New Roman"/>
              </w:rPr>
              <w:t>For p</w:t>
            </w:r>
            <w:r w:rsidRPr="00B7167F">
              <w:rPr>
                <w:rFonts w:ascii="Times New Roman" w:hAnsi="Times New Roman" w:cs="Times New Roman"/>
              </w:rPr>
              <w:t xml:space="preserve">lausible candidate variants identified in genes </w:t>
            </w:r>
            <w:r w:rsidRPr="00E67718">
              <w:rPr>
                <w:rFonts w:ascii="Times New Roman" w:hAnsi="Times New Roman" w:cs="Times New Roman"/>
                <w:i/>
              </w:rPr>
              <w:t>outside</w:t>
            </w:r>
            <w:r w:rsidRPr="00B7167F">
              <w:rPr>
                <w:rFonts w:ascii="Times New Roman" w:hAnsi="Times New Roman" w:cs="Times New Roman"/>
              </w:rPr>
              <w:t xml:space="preserve"> of known disease gene panel(s), caution should be used during clinical assessment and interpretation. Includes high and moderate impact variants outside of the curated list of genes that are associated with the patient’s phenotype(s). Although most </w:t>
            </w:r>
            <w:r>
              <w:rPr>
                <w:rFonts w:ascii="Times New Roman" w:hAnsi="Times New Roman" w:cs="Times New Roman"/>
              </w:rPr>
              <w:t>T</w:t>
            </w:r>
            <w:r w:rsidRPr="00B7167F">
              <w:rPr>
                <w:rFonts w:ascii="Times New Roman" w:hAnsi="Times New Roman" w:cs="Times New Roman"/>
              </w:rPr>
              <w:t xml:space="preserve">ier 3 variants will </w:t>
            </w:r>
            <w:r w:rsidRPr="00E67718">
              <w:rPr>
                <w:rFonts w:ascii="Times New Roman" w:hAnsi="Times New Roman" w:cs="Times New Roman"/>
                <w:i/>
              </w:rPr>
              <w:t>not</w:t>
            </w:r>
            <w:r w:rsidRPr="00B7167F">
              <w:rPr>
                <w:rFonts w:ascii="Times New Roman" w:hAnsi="Times New Roman" w:cs="Times New Roman"/>
              </w:rPr>
              <w:t xml:space="preserve"> be pathogenic, sometimes the causal variant will lie within </w:t>
            </w:r>
            <w:r>
              <w:rPr>
                <w:rFonts w:ascii="Times New Roman" w:hAnsi="Times New Roman" w:cs="Times New Roman"/>
              </w:rPr>
              <w:t>T</w:t>
            </w:r>
            <w:r w:rsidRPr="00B7167F">
              <w:rPr>
                <w:rFonts w:ascii="Times New Roman" w:hAnsi="Times New Roman" w:cs="Times New Roman"/>
              </w:rPr>
              <w:t>ier 3. This could occur because there is insufficient evidence to support the inclusion of the gene within the relevant panel(s) at the time of analysis, or because the relevant panel was not applied.</w:t>
            </w:r>
          </w:p>
        </w:tc>
        <w:tc>
          <w:tcPr>
            <w:tcW w:w="1408" w:type="dxa"/>
          </w:tcPr>
          <w:p w:rsidR="00CC7DEB" w:rsidRPr="00AD1FC2" w:rsidRDefault="00CC7DEB" w:rsidP="007B3A09">
            <w:pPr>
              <w:ind w:left="420"/>
              <w:rPr>
                <w:rFonts w:ascii="Times New Roman" w:hAnsi="Times New Roman" w:cs="Times New Roman"/>
              </w:rPr>
            </w:pPr>
            <w:r>
              <w:rPr>
                <w:rFonts w:ascii="Times New Roman" w:hAnsi="Times New Roman" w:cs="Times New Roman"/>
              </w:rPr>
              <w:t>12</w:t>
            </w:r>
          </w:p>
        </w:tc>
      </w:tr>
      <w:tr w:rsidR="00CC7DEB" w:rsidRPr="00740E50" w:rsidTr="007B3A09">
        <w:tc>
          <w:tcPr>
            <w:tcW w:w="8217" w:type="dxa"/>
          </w:tcPr>
          <w:p w:rsidR="00CC7DEB" w:rsidRPr="00B7167F" w:rsidRDefault="00CC7DEB" w:rsidP="007B3A09">
            <w:pPr>
              <w:ind w:left="420"/>
              <w:rPr>
                <w:rFonts w:ascii="Times New Roman" w:hAnsi="Times New Roman" w:cs="Times New Roman"/>
              </w:rPr>
            </w:pPr>
            <w:r w:rsidRPr="00E67718">
              <w:rPr>
                <w:rFonts w:ascii="Times New Roman" w:hAnsi="Times New Roman" w:cs="Times New Roman"/>
                <w:b/>
              </w:rPr>
              <w:t>Tier A</w:t>
            </w:r>
            <w:r>
              <w:rPr>
                <w:rFonts w:ascii="Times New Roman" w:hAnsi="Times New Roman" w:cs="Times New Roman"/>
              </w:rPr>
              <w:t xml:space="preserve">: </w:t>
            </w:r>
            <w:r w:rsidRPr="000D58EA">
              <w:rPr>
                <w:rFonts w:ascii="Times New Roman" w:hAnsi="Times New Roman" w:cs="Times New Roman"/>
              </w:rPr>
              <w:t xml:space="preserve">CNV calls </w:t>
            </w:r>
            <w:r>
              <w:rPr>
                <w:rFonts w:ascii="Times New Roman" w:hAnsi="Times New Roman" w:cs="Times New Roman"/>
              </w:rPr>
              <w:t xml:space="preserve">identified by Canvas, </w:t>
            </w:r>
            <w:r w:rsidRPr="000D58EA">
              <w:rPr>
                <w:rFonts w:ascii="Times New Roman" w:hAnsi="Times New Roman" w:cs="Times New Roman"/>
              </w:rPr>
              <w:t>&gt;10</w:t>
            </w:r>
            <w:r>
              <w:rPr>
                <w:rFonts w:ascii="Times New Roman" w:hAnsi="Times New Roman" w:cs="Times New Roman"/>
              </w:rPr>
              <w:t xml:space="preserve"> </w:t>
            </w:r>
            <w:r w:rsidRPr="000D58EA">
              <w:rPr>
                <w:rFonts w:ascii="Times New Roman" w:hAnsi="Times New Roman" w:cs="Times New Roman"/>
              </w:rPr>
              <w:t xml:space="preserve">kb </w:t>
            </w:r>
            <w:r>
              <w:rPr>
                <w:rFonts w:ascii="Times New Roman" w:hAnsi="Times New Roman" w:cs="Times New Roman"/>
              </w:rPr>
              <w:t xml:space="preserve">size and </w:t>
            </w:r>
            <w:r w:rsidRPr="000D58EA">
              <w:rPr>
                <w:rFonts w:ascii="Times New Roman" w:hAnsi="Times New Roman" w:cs="Times New Roman"/>
              </w:rPr>
              <w:t xml:space="preserve">with a call quality score &gt;10, </w:t>
            </w:r>
            <w:r>
              <w:rPr>
                <w:rFonts w:ascii="Times New Roman" w:hAnsi="Times New Roman" w:cs="Times New Roman"/>
              </w:rPr>
              <w:t xml:space="preserve">overlapping </w:t>
            </w:r>
            <w:r w:rsidRPr="000D58EA">
              <w:rPr>
                <w:rFonts w:ascii="Times New Roman" w:hAnsi="Times New Roman" w:cs="Times New Roman"/>
              </w:rPr>
              <w:t xml:space="preserve">with a diagnostic-grade gene in a panel applied to the patient. </w:t>
            </w:r>
          </w:p>
        </w:tc>
        <w:tc>
          <w:tcPr>
            <w:tcW w:w="1408" w:type="dxa"/>
          </w:tcPr>
          <w:p w:rsidR="00CC7DEB" w:rsidRDefault="00CC7DEB" w:rsidP="007B3A09">
            <w:pPr>
              <w:ind w:left="420"/>
              <w:rPr>
                <w:rFonts w:ascii="Times New Roman" w:hAnsi="Times New Roman" w:cs="Times New Roman"/>
              </w:rPr>
            </w:pPr>
            <w:r>
              <w:rPr>
                <w:rFonts w:ascii="Times New Roman" w:hAnsi="Times New Roman" w:cs="Times New Roman"/>
              </w:rPr>
              <w:t>1</w:t>
            </w:r>
          </w:p>
        </w:tc>
      </w:tr>
      <w:tr w:rsidR="00CC7DEB" w:rsidRPr="00740E50" w:rsidTr="007B3A09">
        <w:tc>
          <w:tcPr>
            <w:tcW w:w="8217" w:type="dxa"/>
          </w:tcPr>
          <w:p w:rsidR="00CC7DEB" w:rsidRPr="00B7167F" w:rsidRDefault="00CC7DEB" w:rsidP="007B3A09">
            <w:pPr>
              <w:ind w:left="420"/>
              <w:rPr>
                <w:rFonts w:ascii="Times New Roman" w:hAnsi="Times New Roman" w:cs="Times New Roman"/>
              </w:rPr>
            </w:pPr>
            <w:r w:rsidRPr="00E67718">
              <w:rPr>
                <w:rFonts w:ascii="Times New Roman" w:hAnsi="Times New Roman" w:cs="Times New Roman"/>
                <w:b/>
              </w:rPr>
              <w:t>Tier null/</w:t>
            </w:r>
            <w:proofErr w:type="spellStart"/>
            <w:r w:rsidRPr="00E67718">
              <w:rPr>
                <w:rFonts w:ascii="Times New Roman" w:hAnsi="Times New Roman" w:cs="Times New Roman"/>
                <w:b/>
              </w:rPr>
              <w:t>untiered</w:t>
            </w:r>
            <w:proofErr w:type="spellEnd"/>
            <w:r>
              <w:rPr>
                <w:rFonts w:ascii="Times New Roman" w:hAnsi="Times New Roman" w:cs="Times New Roman"/>
              </w:rPr>
              <w:t>: All variants not belonging to one of the categories above.</w:t>
            </w:r>
          </w:p>
        </w:tc>
        <w:tc>
          <w:tcPr>
            <w:tcW w:w="1408" w:type="dxa"/>
          </w:tcPr>
          <w:p w:rsidR="00CC7DEB" w:rsidRDefault="00CC7DEB" w:rsidP="007B3A09">
            <w:pPr>
              <w:ind w:left="420"/>
              <w:rPr>
                <w:rFonts w:ascii="Times New Roman" w:hAnsi="Times New Roman" w:cs="Times New Roman"/>
              </w:rPr>
            </w:pPr>
            <w:r>
              <w:rPr>
                <w:rFonts w:ascii="Times New Roman" w:hAnsi="Times New Roman" w:cs="Times New Roman"/>
              </w:rPr>
              <w:t>10</w:t>
            </w:r>
            <w:r>
              <w:rPr>
                <w:rFonts w:ascii="Times New Roman" w:hAnsi="Times New Roman" w:cs="Times New Roman"/>
                <w:vertAlign w:val="superscript"/>
              </w:rPr>
              <w:t>b</w:t>
            </w:r>
          </w:p>
        </w:tc>
      </w:tr>
    </w:tbl>
    <w:p w:rsidR="00CC7DEB" w:rsidRDefault="00CC7DEB" w:rsidP="00CC7DEB">
      <w:pPr>
        <w:rPr>
          <w:rFonts w:ascii="Times New Roman" w:hAnsi="Times New Roman" w:cs="Times New Roman"/>
        </w:rPr>
      </w:pPr>
      <w:proofErr w:type="spellStart"/>
      <w:proofErr w:type="gramStart"/>
      <w:r>
        <w:rPr>
          <w:rFonts w:ascii="Times New Roman" w:hAnsi="Times New Roman" w:cs="Times New Roman"/>
          <w:vertAlign w:val="superscript"/>
        </w:rPr>
        <w:t>a</w:t>
      </w:r>
      <w:r>
        <w:rPr>
          <w:rFonts w:ascii="Times New Roman" w:hAnsi="Times New Roman" w:cs="Times New Roman"/>
        </w:rPr>
        <w:t>The</w:t>
      </w:r>
      <w:proofErr w:type="spellEnd"/>
      <w:proofErr w:type="gramEnd"/>
      <w:r>
        <w:rPr>
          <w:rFonts w:ascii="Times New Roman" w:hAnsi="Times New Roman" w:cs="Times New Roman"/>
        </w:rPr>
        <w:t xml:space="preserve"> </w:t>
      </w:r>
      <w:proofErr w:type="spellStart"/>
      <w:r>
        <w:rPr>
          <w:rFonts w:ascii="Times New Roman" w:hAnsi="Times New Roman" w:cs="Times New Roman"/>
        </w:rPr>
        <w:t>biallelic</w:t>
      </w:r>
      <w:proofErr w:type="spellEnd"/>
      <w:r>
        <w:rPr>
          <w:rFonts w:ascii="Times New Roman" w:hAnsi="Times New Roman" w:cs="Times New Roman"/>
        </w:rPr>
        <w:t xml:space="preserve"> variants in </w:t>
      </w:r>
      <w:r w:rsidRPr="00B7167F">
        <w:rPr>
          <w:rFonts w:ascii="Times New Roman" w:hAnsi="Times New Roman" w:cs="Times New Roman"/>
          <w:i/>
        </w:rPr>
        <w:t>MAN2B1</w:t>
      </w:r>
      <w:r>
        <w:rPr>
          <w:rFonts w:ascii="Times New Roman" w:hAnsi="Times New Roman" w:cs="Times New Roman"/>
        </w:rPr>
        <w:t xml:space="preserve"> comprised one classified as Tier 1 and one as Tier 2.</w:t>
      </w:r>
    </w:p>
    <w:p w:rsidR="00CC7DEB" w:rsidRPr="004E1930" w:rsidRDefault="00CC7DEB" w:rsidP="00CC7DEB">
      <w:pPr>
        <w:rPr>
          <w:rFonts w:ascii="Times New Roman" w:hAnsi="Times New Roman" w:cs="Times New Roman"/>
          <w:noProof/>
        </w:rPr>
      </w:pPr>
      <w:proofErr w:type="spellStart"/>
      <w:proofErr w:type="gramStart"/>
      <w:r>
        <w:rPr>
          <w:rFonts w:ascii="Times New Roman" w:hAnsi="Times New Roman" w:cs="Times New Roman"/>
          <w:vertAlign w:val="superscript"/>
        </w:rPr>
        <w:t>b</w:t>
      </w:r>
      <w:r>
        <w:rPr>
          <w:rFonts w:ascii="Times New Roman" w:hAnsi="Times New Roman" w:cs="Times New Roman"/>
        </w:rPr>
        <w:t>Both</w:t>
      </w:r>
      <w:proofErr w:type="spellEnd"/>
      <w:proofErr w:type="gramEnd"/>
      <w:r>
        <w:rPr>
          <w:rFonts w:ascii="Times New Roman" w:hAnsi="Times New Roman" w:cs="Times New Roman"/>
        </w:rPr>
        <w:t xml:space="preserve"> </w:t>
      </w:r>
      <w:r w:rsidRPr="00FB6291">
        <w:rPr>
          <w:rFonts w:ascii="Times New Roman" w:hAnsi="Times New Roman" w:cs="Times New Roman"/>
          <w:i/>
        </w:rPr>
        <w:t>MEGF8</w:t>
      </w:r>
      <w:r>
        <w:rPr>
          <w:rFonts w:ascii="Times New Roman" w:hAnsi="Times New Roman" w:cs="Times New Roman"/>
        </w:rPr>
        <w:t xml:space="preserve"> alleles were </w:t>
      </w:r>
      <w:proofErr w:type="spellStart"/>
      <w:r>
        <w:rPr>
          <w:rFonts w:ascii="Times New Roman" w:hAnsi="Times New Roman" w:cs="Times New Roman"/>
        </w:rPr>
        <w:t>untiered</w:t>
      </w:r>
      <w:proofErr w:type="spellEnd"/>
      <w:r>
        <w:rPr>
          <w:rFonts w:ascii="Times New Roman" w:hAnsi="Times New Roman" w:cs="Times New Roman"/>
        </w:rPr>
        <w:t>.</w:t>
      </w:r>
    </w:p>
    <w:p w:rsidR="00CC7DEB" w:rsidRDefault="00CC7DEB" w:rsidP="00CC7DEB">
      <w:pPr>
        <w:rPr>
          <w:rFonts w:ascii="Times New Roman" w:hAnsi="Times New Roman" w:cs="Times New Roman"/>
          <w:b/>
        </w:rPr>
      </w:pPr>
      <w:r>
        <w:rPr>
          <w:rFonts w:ascii="Times New Roman" w:hAnsi="Times New Roman" w:cs="Times New Roman"/>
          <w:b/>
        </w:rPr>
        <w:br w:type="page"/>
      </w:r>
    </w:p>
    <w:p w:rsidR="00A74E4E" w:rsidRDefault="00374119"/>
    <w:sectPr w:rsidR="00A74E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ew Wilkie">
    <w15:presenceInfo w15:providerId="Windows Live" w15:userId="0f8f2805c6f35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DEB"/>
    <w:rsid w:val="00130851"/>
    <w:rsid w:val="001B79A7"/>
    <w:rsid w:val="00374119"/>
    <w:rsid w:val="00CC7DEB"/>
    <w:rsid w:val="00DA66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1153B"/>
  <w15:chartTrackingRefBased/>
  <w15:docId w15:val="{D66DEDA4-CBBE-41A4-AC08-A536D8BA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DE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7DE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Wilkie</dc:creator>
  <cp:keywords/>
  <dc:description/>
  <cp:lastModifiedBy>Andrew Wilkie</cp:lastModifiedBy>
  <cp:revision>3</cp:revision>
  <dcterms:created xsi:type="dcterms:W3CDTF">2021-06-12T10:06:00Z</dcterms:created>
  <dcterms:modified xsi:type="dcterms:W3CDTF">2021-06-12T10:06:00Z</dcterms:modified>
</cp:coreProperties>
</file>