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95EAD" w14:textId="76396C55" w:rsidR="00483FE0" w:rsidRPr="00990874" w:rsidRDefault="00FD2AAA" w:rsidP="00053429">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14:paraId="3891C640" w14:textId="77777777" w:rsidR="00A16C95" w:rsidRPr="0022533D" w:rsidRDefault="00A16C95" w:rsidP="00A16C95">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00A16C95" w:rsidRPr="0022533D" w14:paraId="2B13A305" w14:textId="77777777" w:rsidTr="0566A9C5">
        <w:trPr>
          <w:trHeight w:val="458"/>
        </w:trPr>
        <w:tc>
          <w:tcPr>
            <w:tcW w:w="3080" w:type="dxa"/>
          </w:tcPr>
          <w:p w14:paraId="4B6F4FF4" w14:textId="4F9D562B" w:rsidR="00A16C95" w:rsidRPr="0022533D" w:rsidRDefault="00A16C95" w:rsidP="00FD2AAA">
            <w:pPr>
              <w:rPr>
                <w:b/>
                <w:bCs/>
                <w:sz w:val="24"/>
                <w:szCs w:val="24"/>
              </w:rPr>
            </w:pPr>
            <w:r w:rsidRPr="0022533D">
              <w:rPr>
                <w:b/>
                <w:bCs/>
                <w:sz w:val="24"/>
                <w:szCs w:val="24"/>
              </w:rPr>
              <w:t>1.1 Applicant name</w:t>
            </w:r>
            <w:r w:rsidR="0022533D">
              <w:rPr>
                <w:b/>
                <w:bCs/>
                <w:sz w:val="24"/>
                <w:szCs w:val="24"/>
              </w:rPr>
              <w:t xml:space="preserve"> </w:t>
            </w:r>
          </w:p>
        </w:tc>
        <w:tc>
          <w:tcPr>
            <w:tcW w:w="6005" w:type="dxa"/>
          </w:tcPr>
          <w:p w14:paraId="085B2128" w14:textId="2406538F" w:rsidR="00A16C95" w:rsidRPr="0022533D" w:rsidRDefault="4B3D00F1" w:rsidP="00FD2AAA">
            <w:pPr>
              <w:rPr>
                <w:b/>
                <w:bCs/>
                <w:sz w:val="24"/>
                <w:szCs w:val="24"/>
              </w:rPr>
            </w:pPr>
            <w:r w:rsidRPr="0566A9C5">
              <w:rPr>
                <w:b/>
                <w:bCs/>
                <w:sz w:val="24"/>
                <w:szCs w:val="24"/>
              </w:rPr>
              <w:t xml:space="preserve">Natalie Berry, </w:t>
            </w:r>
            <w:proofErr w:type="spellStart"/>
            <w:r w:rsidR="375F4BFF" w:rsidRPr="0566A9C5">
              <w:rPr>
                <w:b/>
                <w:bCs/>
                <w:sz w:val="24"/>
                <w:szCs w:val="24"/>
              </w:rPr>
              <w:t>Ourania</w:t>
            </w:r>
            <w:proofErr w:type="spellEnd"/>
            <w:r w:rsidR="375F4BFF" w:rsidRPr="0566A9C5">
              <w:rPr>
                <w:b/>
                <w:bCs/>
                <w:sz w:val="24"/>
                <w:szCs w:val="24"/>
              </w:rPr>
              <w:t xml:space="preserve"> </w:t>
            </w:r>
            <w:proofErr w:type="spellStart"/>
            <w:r w:rsidR="375F4BFF" w:rsidRPr="0566A9C5">
              <w:rPr>
                <w:b/>
                <w:bCs/>
                <w:sz w:val="24"/>
                <w:szCs w:val="24"/>
              </w:rPr>
              <w:t>Malekkou</w:t>
            </w:r>
            <w:proofErr w:type="spellEnd"/>
            <w:r w:rsidR="375F4BFF" w:rsidRPr="0566A9C5">
              <w:rPr>
                <w:b/>
                <w:bCs/>
                <w:sz w:val="24"/>
                <w:szCs w:val="24"/>
              </w:rPr>
              <w:t>, Eloise Haydon, Libby Burton</w:t>
            </w:r>
            <w:r w:rsidR="28E5D2D1" w:rsidRPr="0566A9C5">
              <w:rPr>
                <w:b/>
                <w:bCs/>
                <w:sz w:val="24"/>
                <w:szCs w:val="24"/>
              </w:rPr>
              <w:t>, Laura Liddell</w:t>
            </w:r>
          </w:p>
        </w:tc>
      </w:tr>
      <w:tr w:rsidR="00A16C95" w:rsidRPr="0022533D" w14:paraId="553D1632" w14:textId="77777777" w:rsidTr="0566A9C5">
        <w:trPr>
          <w:trHeight w:val="458"/>
        </w:trPr>
        <w:tc>
          <w:tcPr>
            <w:tcW w:w="3080" w:type="dxa"/>
          </w:tcPr>
          <w:p w14:paraId="2B61C618" w14:textId="77777777" w:rsidR="00A16C95" w:rsidRPr="0022533D" w:rsidRDefault="00A16C95" w:rsidP="00FD2AAA">
            <w:pPr>
              <w:rPr>
                <w:b/>
                <w:bCs/>
                <w:sz w:val="24"/>
                <w:szCs w:val="24"/>
              </w:rPr>
            </w:pPr>
            <w:r w:rsidRPr="0022533D">
              <w:rPr>
                <w:b/>
                <w:bCs/>
                <w:sz w:val="24"/>
                <w:szCs w:val="24"/>
              </w:rPr>
              <w:t>1.2 Supervisor</w:t>
            </w:r>
          </w:p>
        </w:tc>
        <w:tc>
          <w:tcPr>
            <w:tcW w:w="6005" w:type="dxa"/>
          </w:tcPr>
          <w:p w14:paraId="60F940F0" w14:textId="494D643A" w:rsidR="00A16C95" w:rsidRPr="0022533D" w:rsidRDefault="0ABE76A6" w:rsidP="00FD2AAA">
            <w:pPr>
              <w:rPr>
                <w:b/>
                <w:bCs/>
                <w:sz w:val="24"/>
                <w:szCs w:val="24"/>
              </w:rPr>
            </w:pPr>
            <w:r w:rsidRPr="440C4053">
              <w:rPr>
                <w:b/>
                <w:bCs/>
                <w:sz w:val="24"/>
                <w:szCs w:val="24"/>
              </w:rPr>
              <w:t xml:space="preserve">Dr </w:t>
            </w:r>
            <w:r w:rsidR="7D02E62F" w:rsidRPr="440C4053">
              <w:rPr>
                <w:b/>
                <w:bCs/>
                <w:sz w:val="24"/>
                <w:szCs w:val="24"/>
              </w:rPr>
              <w:t>Claire Hart</w:t>
            </w:r>
          </w:p>
        </w:tc>
      </w:tr>
      <w:tr w:rsidR="00A16C95" w:rsidRPr="0022533D" w14:paraId="7602A6BA" w14:textId="77777777" w:rsidTr="0566A9C5">
        <w:trPr>
          <w:trHeight w:val="872"/>
        </w:trPr>
        <w:tc>
          <w:tcPr>
            <w:tcW w:w="3080" w:type="dxa"/>
          </w:tcPr>
          <w:p w14:paraId="2389624B" w14:textId="77777777" w:rsidR="00A16C95" w:rsidRPr="0022533D" w:rsidRDefault="00A16C95" w:rsidP="008F7ADA">
            <w:pPr>
              <w:rPr>
                <w:b/>
                <w:bCs/>
                <w:sz w:val="24"/>
                <w:szCs w:val="24"/>
              </w:rPr>
            </w:pPr>
            <w:r w:rsidRPr="0022533D">
              <w:rPr>
                <w:b/>
                <w:bCs/>
                <w:sz w:val="24"/>
                <w:szCs w:val="24"/>
              </w:rPr>
              <w:t xml:space="preserve">1.3 </w:t>
            </w:r>
            <w:r w:rsidR="00742788">
              <w:rPr>
                <w:b/>
                <w:bCs/>
                <w:sz w:val="24"/>
                <w:szCs w:val="24"/>
              </w:rPr>
              <w:t>O</w:t>
            </w:r>
            <w:r w:rsidRPr="0022533D">
              <w:rPr>
                <w:b/>
                <w:bCs/>
                <w:sz w:val="24"/>
                <w:szCs w:val="24"/>
              </w:rPr>
              <w:t xml:space="preserve">ther researchers </w:t>
            </w:r>
            <w:r w:rsidR="00742788">
              <w:rPr>
                <w:b/>
                <w:bCs/>
                <w:sz w:val="24"/>
                <w:szCs w:val="24"/>
              </w:rPr>
              <w:t xml:space="preserve">/ collaborators (if applicable): </w:t>
            </w:r>
            <w:r w:rsidR="00742788" w:rsidRPr="00742788">
              <w:rPr>
                <w:bCs/>
                <w:i/>
                <w:sz w:val="24"/>
                <w:szCs w:val="24"/>
              </w:rPr>
              <w:t>Name</w:t>
            </w:r>
            <w:r w:rsidR="00742788">
              <w:rPr>
                <w:bCs/>
                <w:i/>
                <w:sz w:val="24"/>
                <w:szCs w:val="24"/>
              </w:rPr>
              <w:t>, address, email</w:t>
            </w:r>
          </w:p>
        </w:tc>
        <w:tc>
          <w:tcPr>
            <w:tcW w:w="6005" w:type="dxa"/>
          </w:tcPr>
          <w:p w14:paraId="688CA0D3" w14:textId="6857B1F7" w:rsidR="0091526A" w:rsidRPr="0022533D" w:rsidRDefault="6AA8EF9A" w:rsidP="00FD2AAA">
            <w:pPr>
              <w:rPr>
                <w:b/>
                <w:bCs/>
                <w:sz w:val="24"/>
                <w:szCs w:val="24"/>
              </w:rPr>
            </w:pPr>
            <w:r w:rsidRPr="0566A9C5">
              <w:rPr>
                <w:b/>
                <w:bCs/>
                <w:sz w:val="24"/>
                <w:szCs w:val="24"/>
              </w:rPr>
              <w:t>D</w:t>
            </w:r>
            <w:r w:rsidR="0091526A" w:rsidRPr="0566A9C5">
              <w:rPr>
                <w:b/>
                <w:bCs/>
                <w:sz w:val="24"/>
                <w:szCs w:val="24"/>
              </w:rPr>
              <w:t xml:space="preserve">r </w:t>
            </w:r>
            <w:proofErr w:type="spellStart"/>
            <w:r w:rsidR="0091526A" w:rsidRPr="0566A9C5">
              <w:rPr>
                <w:b/>
                <w:bCs/>
                <w:sz w:val="24"/>
                <w:szCs w:val="24"/>
              </w:rPr>
              <w:t>Sylwia</w:t>
            </w:r>
            <w:proofErr w:type="spellEnd"/>
            <w:r w:rsidR="0091526A" w:rsidRPr="0566A9C5">
              <w:rPr>
                <w:b/>
                <w:bCs/>
                <w:sz w:val="24"/>
                <w:szCs w:val="24"/>
              </w:rPr>
              <w:t xml:space="preserve"> </w:t>
            </w:r>
            <w:proofErr w:type="spellStart"/>
            <w:r w:rsidR="0091526A" w:rsidRPr="0566A9C5">
              <w:rPr>
                <w:b/>
                <w:bCs/>
                <w:sz w:val="24"/>
                <w:szCs w:val="24"/>
              </w:rPr>
              <w:t>Cisek</w:t>
            </w:r>
            <w:proofErr w:type="spellEnd"/>
          </w:p>
        </w:tc>
      </w:tr>
    </w:tbl>
    <w:p w14:paraId="5EC312DF" w14:textId="77777777" w:rsidR="00A16C95" w:rsidRPr="0022533D" w:rsidRDefault="00A16C95" w:rsidP="00FD2AAA">
      <w:pPr>
        <w:rPr>
          <w:b/>
          <w:bCs/>
          <w:sz w:val="24"/>
          <w:szCs w:val="24"/>
        </w:rPr>
      </w:pPr>
    </w:p>
    <w:p w14:paraId="7CB7E507" w14:textId="77777777" w:rsidR="00A16C95" w:rsidRPr="0022533D" w:rsidRDefault="00A16C95" w:rsidP="00A16C95">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00A16C95" w:rsidRPr="0022533D" w14:paraId="654F119E" w14:textId="77777777" w:rsidTr="4806B6FD">
        <w:trPr>
          <w:trHeight w:val="318"/>
        </w:trPr>
        <w:tc>
          <w:tcPr>
            <w:tcW w:w="4531" w:type="dxa"/>
          </w:tcPr>
          <w:p w14:paraId="35DA2C96" w14:textId="77777777" w:rsidR="00A16C95" w:rsidRPr="0022533D" w:rsidRDefault="00A16C95" w:rsidP="00A16C95">
            <w:pPr>
              <w:rPr>
                <w:b/>
                <w:bCs/>
                <w:sz w:val="24"/>
                <w:szCs w:val="24"/>
              </w:rPr>
            </w:pPr>
            <w:r w:rsidRPr="0022533D">
              <w:rPr>
                <w:b/>
                <w:bCs/>
                <w:sz w:val="24"/>
                <w:szCs w:val="24"/>
              </w:rPr>
              <w:t>2.1 Title</w:t>
            </w:r>
            <w:r w:rsidR="00742788">
              <w:rPr>
                <w:b/>
                <w:bCs/>
                <w:sz w:val="24"/>
                <w:szCs w:val="24"/>
              </w:rPr>
              <w:t xml:space="preserve"> of study</w:t>
            </w:r>
          </w:p>
        </w:tc>
        <w:tc>
          <w:tcPr>
            <w:tcW w:w="4485" w:type="dxa"/>
          </w:tcPr>
          <w:p w14:paraId="0DED57D4" w14:textId="267CEF9A" w:rsidR="00A16C95" w:rsidRPr="0022533D" w:rsidRDefault="55C004D8" w:rsidP="00A16C95">
            <w:pPr>
              <w:rPr>
                <w:b/>
                <w:bCs/>
                <w:sz w:val="24"/>
                <w:szCs w:val="24"/>
              </w:rPr>
            </w:pPr>
            <w:r w:rsidRPr="440C4053">
              <w:rPr>
                <w:b/>
                <w:bCs/>
                <w:sz w:val="24"/>
                <w:szCs w:val="24"/>
              </w:rPr>
              <w:t>Personality and Marketing</w:t>
            </w:r>
          </w:p>
        </w:tc>
      </w:tr>
      <w:tr w:rsidR="00A16C95" w:rsidRPr="0022533D" w14:paraId="3E5937FE" w14:textId="77777777" w:rsidTr="4806B6FD">
        <w:trPr>
          <w:trHeight w:val="638"/>
        </w:trPr>
        <w:tc>
          <w:tcPr>
            <w:tcW w:w="4531" w:type="dxa"/>
          </w:tcPr>
          <w:p w14:paraId="2563BDAE" w14:textId="1EA2779D" w:rsidR="00A16C95" w:rsidRPr="0022533D" w:rsidRDefault="00A16C95" w:rsidP="00F461D5">
            <w:pPr>
              <w:rPr>
                <w:b/>
                <w:bCs/>
                <w:sz w:val="24"/>
                <w:szCs w:val="24"/>
              </w:rPr>
            </w:pPr>
            <w:r w:rsidRPr="4806B6FD">
              <w:rPr>
                <w:b/>
                <w:bCs/>
                <w:sz w:val="24"/>
                <w:szCs w:val="24"/>
              </w:rPr>
              <w:t xml:space="preserve">2.2 Type of </w:t>
            </w:r>
            <w:r w:rsidR="00F461D5" w:rsidRPr="4806B6FD">
              <w:rPr>
                <w:b/>
                <w:bCs/>
                <w:sz w:val="24"/>
                <w:szCs w:val="24"/>
              </w:rPr>
              <w:t>project</w:t>
            </w:r>
            <w:r w:rsidR="033CDE55" w:rsidRPr="4806B6FD">
              <w:rPr>
                <w:b/>
                <w:bCs/>
                <w:sz w:val="24"/>
                <w:szCs w:val="24"/>
              </w:rPr>
              <w:t xml:space="preserve"> </w:t>
            </w:r>
            <w:r w:rsidR="033CDE55" w:rsidRPr="4806B6FD">
              <w:rPr>
                <w:sz w:val="24"/>
                <w:szCs w:val="24"/>
              </w:rPr>
              <w:t>(e.g.</w:t>
            </w:r>
            <w:r w:rsidR="42921A2E" w:rsidRPr="4806B6FD">
              <w:rPr>
                <w:sz w:val="24"/>
                <w:szCs w:val="24"/>
              </w:rPr>
              <w:t>,</w:t>
            </w:r>
            <w:r w:rsidR="033CDE55" w:rsidRPr="4806B6FD">
              <w:rPr>
                <w:sz w:val="24"/>
                <w:szCs w:val="24"/>
              </w:rPr>
              <w:t xml:space="preserve"> undergraduate, Masters, Doctorate, </w:t>
            </w:r>
            <w:r w:rsidR="00F461D5" w:rsidRPr="4806B6FD">
              <w:rPr>
                <w:sz w:val="24"/>
                <w:szCs w:val="24"/>
              </w:rPr>
              <w:t>s</w:t>
            </w:r>
            <w:r w:rsidR="033CDE55" w:rsidRPr="4806B6FD">
              <w:rPr>
                <w:sz w:val="24"/>
                <w:szCs w:val="24"/>
              </w:rPr>
              <w:t>taff)</w:t>
            </w:r>
            <w:r w:rsidR="033CDE55" w:rsidRPr="4806B6FD">
              <w:rPr>
                <w:b/>
                <w:bCs/>
                <w:sz w:val="24"/>
                <w:szCs w:val="24"/>
              </w:rPr>
              <w:t xml:space="preserve"> </w:t>
            </w:r>
          </w:p>
        </w:tc>
        <w:tc>
          <w:tcPr>
            <w:tcW w:w="4485" w:type="dxa"/>
          </w:tcPr>
          <w:p w14:paraId="7E708989" w14:textId="67A50C45" w:rsidR="00A16C95" w:rsidRPr="0022533D" w:rsidRDefault="3BBC6214" w:rsidP="00A16C95">
            <w:pPr>
              <w:rPr>
                <w:b/>
                <w:bCs/>
                <w:sz w:val="24"/>
                <w:szCs w:val="24"/>
              </w:rPr>
            </w:pPr>
            <w:r w:rsidRPr="440C4053">
              <w:rPr>
                <w:b/>
                <w:bCs/>
                <w:sz w:val="24"/>
                <w:szCs w:val="24"/>
              </w:rPr>
              <w:t>Undergraduate</w:t>
            </w:r>
            <w:r w:rsidR="0091526A">
              <w:rPr>
                <w:b/>
                <w:bCs/>
                <w:sz w:val="24"/>
                <w:szCs w:val="24"/>
              </w:rPr>
              <w:t xml:space="preserve"> and PhD</w:t>
            </w:r>
          </w:p>
        </w:tc>
      </w:tr>
    </w:tbl>
    <w:p w14:paraId="52B5A141"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5FE833F" w14:textId="77777777" w:rsidTr="440C4053">
        <w:trPr>
          <w:trHeight w:val="269"/>
        </w:trPr>
        <w:tc>
          <w:tcPr>
            <w:tcW w:w="9242" w:type="dxa"/>
          </w:tcPr>
          <w:p w14:paraId="1CF8205E" w14:textId="526815B7" w:rsidR="00A16C95" w:rsidRPr="0022533D" w:rsidRDefault="002A68C5" w:rsidP="008147D6">
            <w:pPr>
              <w:rPr>
                <w:b/>
                <w:bCs/>
                <w:sz w:val="24"/>
                <w:szCs w:val="24"/>
              </w:rPr>
            </w:pPr>
            <w:r>
              <w:rPr>
                <w:b/>
                <w:bCs/>
                <w:sz w:val="24"/>
                <w:szCs w:val="24"/>
              </w:rPr>
              <w:t>2.</w:t>
            </w:r>
            <w:r w:rsidR="008147D6">
              <w:rPr>
                <w:b/>
                <w:bCs/>
                <w:sz w:val="24"/>
                <w:szCs w:val="24"/>
              </w:rPr>
              <w:t>3</w:t>
            </w:r>
            <w:r w:rsidR="00A16C95" w:rsidRPr="0022533D">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00A16C95" w:rsidRPr="0022533D">
              <w:rPr>
                <w:b/>
                <w:bCs/>
                <w:sz w:val="24"/>
                <w:szCs w:val="24"/>
              </w:rPr>
              <w:t>ims and objectives</w:t>
            </w:r>
            <w:r w:rsidR="00BD1AAE">
              <w:rPr>
                <w:b/>
                <w:bCs/>
                <w:sz w:val="24"/>
                <w:szCs w:val="24"/>
              </w:rPr>
              <w:t>.</w:t>
            </w:r>
          </w:p>
        </w:tc>
      </w:tr>
      <w:tr w:rsidR="00A16C95" w:rsidRPr="0022533D" w14:paraId="5D7D7112" w14:textId="77777777" w:rsidTr="440C4053">
        <w:trPr>
          <w:trHeight w:val="125"/>
        </w:trPr>
        <w:tc>
          <w:tcPr>
            <w:tcW w:w="9242" w:type="dxa"/>
          </w:tcPr>
          <w:p w14:paraId="4DB322A0" w14:textId="745F7EBA" w:rsidR="00551D35" w:rsidRPr="00551D35" w:rsidRDefault="00551D35" w:rsidP="440C4053">
            <w:pPr>
              <w:rPr>
                <w:rFonts w:ascii="Calibri" w:eastAsia="Calibri" w:hAnsi="Calibri" w:cs="Calibri"/>
              </w:rPr>
            </w:pPr>
            <w:r>
              <w:rPr>
                <w:rFonts w:ascii="Calibri" w:eastAsia="Calibri" w:hAnsi="Calibri" w:cs="Calibri"/>
              </w:rPr>
              <w:t xml:space="preserve">Previous research has shown that narcissists engage in conspicuous consumption. But why? </w:t>
            </w:r>
            <w:r w:rsidR="0091526A" w:rsidRPr="00551D35">
              <w:rPr>
                <w:rFonts w:ascii="Calibri" w:eastAsia="Calibri" w:hAnsi="Calibri" w:cs="Calibri"/>
              </w:rPr>
              <w:t>Th</w:t>
            </w:r>
            <w:r w:rsidRPr="00551D35">
              <w:rPr>
                <w:rFonts w:ascii="Calibri" w:eastAsia="Calibri" w:hAnsi="Calibri" w:cs="Calibri"/>
              </w:rPr>
              <w:t xml:space="preserve">e aim of this </w:t>
            </w:r>
            <w:r w:rsidR="0091526A" w:rsidRPr="00551D35">
              <w:rPr>
                <w:rFonts w:ascii="Calibri" w:eastAsia="Calibri" w:hAnsi="Calibri" w:cs="Calibri"/>
              </w:rPr>
              <w:t xml:space="preserve">study </w:t>
            </w:r>
            <w:r w:rsidRPr="00551D35">
              <w:rPr>
                <w:rFonts w:ascii="Calibri" w:eastAsia="Calibri" w:hAnsi="Calibri" w:cs="Calibri"/>
              </w:rPr>
              <w:t xml:space="preserve">is to </w:t>
            </w:r>
            <w:r w:rsidR="0091526A" w:rsidRPr="00551D35">
              <w:rPr>
                <w:rFonts w:ascii="Calibri" w:eastAsia="Calibri" w:hAnsi="Calibri" w:cs="Calibri"/>
              </w:rPr>
              <w:t xml:space="preserve">explore the </w:t>
            </w:r>
            <w:r w:rsidR="1D270BCF" w:rsidRPr="00551D35">
              <w:rPr>
                <w:rFonts w:ascii="Calibri" w:eastAsia="Calibri" w:hAnsi="Calibri" w:cs="Calibri"/>
              </w:rPr>
              <w:t>relation</w:t>
            </w:r>
            <w:r w:rsidR="0091526A" w:rsidRPr="00551D35">
              <w:rPr>
                <w:rFonts w:ascii="Calibri" w:eastAsia="Calibri" w:hAnsi="Calibri" w:cs="Calibri"/>
              </w:rPr>
              <w:t>ship</w:t>
            </w:r>
            <w:r w:rsidR="1D270BCF" w:rsidRPr="00551D35">
              <w:rPr>
                <w:rFonts w:ascii="Calibri" w:eastAsia="Calibri" w:hAnsi="Calibri" w:cs="Calibri"/>
              </w:rPr>
              <w:t xml:space="preserve"> between narcissism and </w:t>
            </w:r>
            <w:r w:rsidR="0091526A" w:rsidRPr="00551D35">
              <w:rPr>
                <w:rFonts w:ascii="Calibri" w:eastAsia="Calibri" w:hAnsi="Calibri" w:cs="Calibri"/>
              </w:rPr>
              <w:t xml:space="preserve">consumer behaviour. </w:t>
            </w:r>
            <w:proofErr w:type="gramStart"/>
            <w:r w:rsidR="0091526A" w:rsidRPr="00551D35">
              <w:rPr>
                <w:rFonts w:ascii="Calibri" w:eastAsia="Calibri" w:hAnsi="Calibri" w:cs="Calibri"/>
              </w:rPr>
              <w:t>In particular, it</w:t>
            </w:r>
            <w:proofErr w:type="gramEnd"/>
            <w:r w:rsidR="0091526A" w:rsidRPr="00551D35">
              <w:rPr>
                <w:rFonts w:ascii="Calibri" w:eastAsia="Calibri" w:hAnsi="Calibri" w:cs="Calibri"/>
              </w:rPr>
              <w:t xml:space="preserve"> explores whether narcissists derive meaning from their conspicuous consumption. </w:t>
            </w:r>
            <w:r w:rsidR="00BD2699" w:rsidRPr="00551D35">
              <w:rPr>
                <w:rFonts w:ascii="Calibri" w:eastAsia="Calibri" w:hAnsi="Calibri" w:cs="Calibri"/>
              </w:rPr>
              <w:t xml:space="preserve">To test this, we shall explore whether </w:t>
            </w:r>
            <w:r w:rsidRPr="00551D35">
              <w:rPr>
                <w:rFonts w:ascii="Calibri" w:eastAsia="Calibri" w:hAnsi="Calibri" w:cs="Calibri"/>
              </w:rPr>
              <w:t xml:space="preserve">meaning in life (MIL) is diminished by blocking the ability to own a symbolic item vs not blocking the ability to own a symbolic item, that is, we shall manipulate the availability of products. </w:t>
            </w:r>
          </w:p>
          <w:tbl>
            <w:tblPr>
              <w:tblW w:w="0" w:type="auto"/>
              <w:tblLook w:val="04A0" w:firstRow="1" w:lastRow="0" w:firstColumn="1" w:lastColumn="0" w:noHBand="0" w:noVBand="1"/>
            </w:tblPr>
            <w:tblGrid>
              <w:gridCol w:w="8800"/>
            </w:tblGrid>
            <w:tr w:rsidR="440C4053" w14:paraId="3C2821F1" w14:textId="77777777" w:rsidTr="00551D35">
              <w:tc>
                <w:tcPr>
                  <w:tcW w:w="8800" w:type="dxa"/>
                </w:tcPr>
                <w:p w14:paraId="69BE8456" w14:textId="0E8D8ACD" w:rsidR="440C4053" w:rsidRDefault="440C4053" w:rsidP="440C4053"/>
              </w:tc>
            </w:tr>
          </w:tbl>
          <w:p w14:paraId="0F02121C" w14:textId="7B112BC1" w:rsidR="0022533D" w:rsidRPr="0022533D" w:rsidRDefault="0022533D" w:rsidP="440C4053">
            <w:pPr>
              <w:rPr>
                <w:rFonts w:ascii="Calibri" w:eastAsia="Calibri" w:hAnsi="Calibri" w:cs="Calibri"/>
              </w:rPr>
            </w:pPr>
          </w:p>
        </w:tc>
      </w:tr>
    </w:tbl>
    <w:p w14:paraId="3067A285"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35560DB2" w14:textId="77777777" w:rsidTr="3829033C">
        <w:tc>
          <w:tcPr>
            <w:tcW w:w="9242" w:type="dxa"/>
          </w:tcPr>
          <w:p w14:paraId="12D2A023" w14:textId="58CBC29F" w:rsidR="00A16C95" w:rsidRPr="0022533D" w:rsidRDefault="002A68C5" w:rsidP="008147D6">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00A16C95" w:rsidRPr="0022533D" w14:paraId="23921265" w14:textId="77777777" w:rsidTr="3829033C">
        <w:trPr>
          <w:trHeight w:val="104"/>
        </w:trPr>
        <w:tc>
          <w:tcPr>
            <w:tcW w:w="9242" w:type="dxa"/>
          </w:tcPr>
          <w:p w14:paraId="4072F2C0" w14:textId="12CBE35E" w:rsidR="00551D35" w:rsidRDefault="3B0A826E" w:rsidP="440C4053">
            <w:pPr>
              <w:spacing w:line="240" w:lineRule="exact"/>
              <w:rPr>
                <w:rFonts w:ascii="Calibri" w:eastAsia="Calibri" w:hAnsi="Calibri" w:cs="Calibri"/>
                <w:color w:val="000000" w:themeColor="text1"/>
              </w:rPr>
            </w:pPr>
            <w:r w:rsidRPr="60BDADEF">
              <w:rPr>
                <w:rFonts w:ascii="Calibri" w:eastAsia="Calibri" w:hAnsi="Calibri" w:cs="Calibri"/>
                <w:color w:val="000000" w:themeColor="text1"/>
              </w:rPr>
              <w:t>Participants will take part in an online study.</w:t>
            </w:r>
            <w:r w:rsidR="4DDF689B" w:rsidRPr="60BDADEF">
              <w:rPr>
                <w:rFonts w:ascii="Calibri" w:eastAsia="Calibri" w:hAnsi="Calibri" w:cs="Calibri"/>
                <w:color w:val="000000" w:themeColor="text1"/>
              </w:rPr>
              <w:t xml:space="preserve"> Participants will be told that researchers at the University of Southampton are working with a new </w:t>
            </w:r>
            <w:r w:rsidR="40E9D5C3" w:rsidRPr="60BDADEF">
              <w:rPr>
                <w:rFonts w:ascii="Calibri" w:eastAsia="Calibri" w:hAnsi="Calibri" w:cs="Calibri"/>
                <w:color w:val="000000" w:themeColor="text1"/>
              </w:rPr>
              <w:t>m</w:t>
            </w:r>
            <w:r w:rsidR="4DDF689B" w:rsidRPr="60BDADEF">
              <w:rPr>
                <w:rFonts w:ascii="Calibri" w:eastAsia="Calibri" w:hAnsi="Calibri" w:cs="Calibri"/>
                <w:color w:val="000000" w:themeColor="text1"/>
              </w:rPr>
              <w:t xml:space="preserve">arketing company to examine how personality affects marketing decisions. </w:t>
            </w:r>
          </w:p>
          <w:p w14:paraId="53682541" w14:textId="5456C8DA" w:rsidR="0022533D" w:rsidRDefault="7B8E4A4B" w:rsidP="440C4053">
            <w:pPr>
              <w:spacing w:line="240" w:lineRule="exact"/>
              <w:rPr>
                <w:rFonts w:ascii="Calibri" w:eastAsia="Calibri" w:hAnsi="Calibri" w:cs="Calibri"/>
                <w:color w:val="000000" w:themeColor="text1"/>
              </w:rPr>
            </w:pPr>
            <w:r w:rsidRPr="60BDADEF">
              <w:rPr>
                <w:rFonts w:ascii="Calibri" w:eastAsia="Calibri" w:hAnsi="Calibri" w:cs="Calibri"/>
                <w:color w:val="000000" w:themeColor="text1"/>
              </w:rPr>
              <w:t xml:space="preserve">Part 1 – </w:t>
            </w:r>
            <w:r w:rsidR="2CB52E6D" w:rsidRPr="60BDADEF">
              <w:rPr>
                <w:rFonts w:ascii="Calibri" w:eastAsia="Calibri" w:hAnsi="Calibri" w:cs="Calibri"/>
                <w:color w:val="000000" w:themeColor="text1"/>
              </w:rPr>
              <w:t xml:space="preserve">Participants will </w:t>
            </w:r>
            <w:r w:rsidR="3B0A826E" w:rsidRPr="60BDADEF">
              <w:rPr>
                <w:rFonts w:ascii="Calibri" w:eastAsia="Calibri" w:hAnsi="Calibri" w:cs="Calibri"/>
                <w:color w:val="000000" w:themeColor="text1"/>
              </w:rPr>
              <w:t xml:space="preserve">provide </w:t>
            </w:r>
            <w:r w:rsidR="2CB52E6D" w:rsidRPr="60BDADEF">
              <w:rPr>
                <w:rFonts w:ascii="Calibri" w:eastAsia="Calibri" w:hAnsi="Calibri" w:cs="Calibri"/>
                <w:b/>
                <w:bCs/>
                <w:color w:val="000000" w:themeColor="text1"/>
              </w:rPr>
              <w:t>demographic</w:t>
            </w:r>
            <w:r w:rsidR="2CB52E6D" w:rsidRPr="60BDADEF">
              <w:rPr>
                <w:rFonts w:ascii="Calibri" w:eastAsia="Calibri" w:hAnsi="Calibri" w:cs="Calibri"/>
                <w:color w:val="000000" w:themeColor="text1"/>
              </w:rPr>
              <w:t xml:space="preserve"> information</w:t>
            </w:r>
            <w:r w:rsidR="5AE6943B" w:rsidRPr="60BDADEF">
              <w:rPr>
                <w:rFonts w:ascii="Calibri" w:eastAsia="Calibri" w:hAnsi="Calibri" w:cs="Calibri"/>
                <w:color w:val="000000" w:themeColor="text1"/>
              </w:rPr>
              <w:t xml:space="preserve"> (e.g., age, gender</w:t>
            </w:r>
            <w:r w:rsidR="14F4819C" w:rsidRPr="60BDADEF">
              <w:rPr>
                <w:rFonts w:ascii="Calibri" w:eastAsia="Calibri" w:hAnsi="Calibri" w:cs="Calibri"/>
                <w:color w:val="000000" w:themeColor="text1"/>
              </w:rPr>
              <w:t xml:space="preserve"> identity</w:t>
            </w:r>
            <w:r w:rsidR="5AE6943B" w:rsidRPr="60BDADEF">
              <w:rPr>
                <w:rFonts w:ascii="Calibri" w:eastAsia="Calibri" w:hAnsi="Calibri" w:cs="Calibri"/>
                <w:color w:val="000000" w:themeColor="text1"/>
              </w:rPr>
              <w:t>, ethnic origin</w:t>
            </w:r>
            <w:r w:rsidR="087C616F" w:rsidRPr="60BDADEF">
              <w:rPr>
                <w:rFonts w:ascii="Calibri" w:eastAsia="Calibri" w:hAnsi="Calibri" w:cs="Calibri"/>
                <w:color w:val="000000" w:themeColor="text1"/>
              </w:rPr>
              <w:t>, employment status</w:t>
            </w:r>
            <w:r w:rsidR="37F96ACC" w:rsidRPr="60BDADEF">
              <w:rPr>
                <w:rFonts w:ascii="Calibri" w:eastAsia="Calibri" w:hAnsi="Calibri" w:cs="Calibri"/>
                <w:color w:val="000000" w:themeColor="text1"/>
              </w:rPr>
              <w:t>, income</w:t>
            </w:r>
            <w:r w:rsidR="5AE6943B" w:rsidRPr="60BDADEF">
              <w:rPr>
                <w:rFonts w:ascii="Calibri" w:eastAsia="Calibri" w:hAnsi="Calibri" w:cs="Calibri"/>
                <w:color w:val="000000" w:themeColor="text1"/>
              </w:rPr>
              <w:t>).</w:t>
            </w:r>
            <w:r w:rsidR="259E3033" w:rsidRPr="60BDADEF">
              <w:rPr>
                <w:rFonts w:ascii="Calibri" w:eastAsia="Calibri" w:hAnsi="Calibri" w:cs="Calibri"/>
                <w:color w:val="000000" w:themeColor="text1"/>
              </w:rPr>
              <w:t xml:space="preserve"> </w:t>
            </w:r>
          </w:p>
          <w:p w14:paraId="669889E6" w14:textId="1053790E" w:rsidR="0022533D" w:rsidRPr="0022533D" w:rsidRDefault="52633EBE" w:rsidP="440C4053">
            <w:pPr>
              <w:spacing w:line="240" w:lineRule="exact"/>
              <w:rPr>
                <w:rFonts w:ascii="Calibri" w:eastAsia="Calibri" w:hAnsi="Calibri" w:cs="Calibri"/>
                <w:color w:val="000000" w:themeColor="text1"/>
              </w:rPr>
            </w:pPr>
            <w:r w:rsidRPr="440C4053">
              <w:rPr>
                <w:rFonts w:ascii="Calibri" w:eastAsia="Calibri" w:hAnsi="Calibri" w:cs="Calibri"/>
                <w:color w:val="000000" w:themeColor="text1"/>
              </w:rPr>
              <w:t xml:space="preserve">Part 2 - </w:t>
            </w:r>
            <w:r w:rsidR="7FAC8753" w:rsidRPr="440C4053">
              <w:rPr>
                <w:rFonts w:ascii="Calibri" w:eastAsia="Calibri" w:hAnsi="Calibri" w:cs="Calibri"/>
                <w:color w:val="000000" w:themeColor="text1"/>
              </w:rPr>
              <w:t xml:space="preserve">Participants will complete </w:t>
            </w:r>
            <w:r w:rsidR="7FAC8753" w:rsidRPr="00870D7D">
              <w:rPr>
                <w:rFonts w:ascii="Calibri" w:eastAsia="Calibri" w:hAnsi="Calibri" w:cs="Calibri"/>
                <w:b/>
                <w:bCs/>
                <w:color w:val="000000" w:themeColor="text1"/>
              </w:rPr>
              <w:t>personality measures</w:t>
            </w:r>
            <w:r w:rsidR="00870D7D">
              <w:rPr>
                <w:rFonts w:ascii="Calibri" w:eastAsia="Calibri" w:hAnsi="Calibri" w:cs="Calibri"/>
                <w:color w:val="000000" w:themeColor="text1"/>
              </w:rPr>
              <w:t>, presented in a random order</w:t>
            </w:r>
            <w:r w:rsidR="7FAC8753" w:rsidRPr="440C4053">
              <w:rPr>
                <w:rFonts w:ascii="Calibri" w:eastAsia="Calibri" w:hAnsi="Calibri" w:cs="Calibri"/>
                <w:color w:val="000000" w:themeColor="text1"/>
              </w:rPr>
              <w:t>:</w:t>
            </w:r>
          </w:p>
          <w:p w14:paraId="177AA86B" w14:textId="26DA40D1" w:rsidR="0022533D" w:rsidRPr="0022533D" w:rsidRDefault="7FAC8753" w:rsidP="440C4053">
            <w:pPr>
              <w:spacing w:line="240" w:lineRule="exact"/>
              <w:ind w:left="360" w:hanging="360"/>
            </w:pPr>
            <w:r w:rsidRPr="440C4053">
              <w:rPr>
                <w:rFonts w:ascii="Symbol" w:eastAsia="Symbol" w:hAnsi="Symbol" w:cs="Symbol"/>
                <w:color w:val="000000" w:themeColor="text1"/>
              </w:rPr>
              <w:t>·</w:t>
            </w:r>
            <w:r w:rsidRPr="440C4053">
              <w:rPr>
                <w:rFonts w:ascii="Times New Roman" w:eastAsia="Times New Roman" w:hAnsi="Times New Roman" w:cs="Times New Roman"/>
                <w:color w:val="000000" w:themeColor="text1"/>
                <w:sz w:val="14"/>
                <w:szCs w:val="14"/>
              </w:rPr>
              <w:t xml:space="preserve">       </w:t>
            </w:r>
            <w:r w:rsidRPr="440C4053">
              <w:rPr>
                <w:rFonts w:ascii="Calibri" w:eastAsia="Calibri" w:hAnsi="Calibri" w:cs="Calibri"/>
                <w:color w:val="000000" w:themeColor="text1"/>
              </w:rPr>
              <w:t>The balanced Inventory of Desirable Responding Short Form (BIDR-16) (My Feelings)</w:t>
            </w:r>
          </w:p>
          <w:p w14:paraId="27816808" w14:textId="7F7739D5" w:rsidR="0022533D" w:rsidRPr="0022533D" w:rsidRDefault="7FAC8753" w:rsidP="440C4053">
            <w:pPr>
              <w:spacing w:line="240" w:lineRule="exact"/>
              <w:ind w:left="360" w:hanging="360"/>
            </w:pPr>
            <w:r w:rsidRPr="440C4053">
              <w:rPr>
                <w:rFonts w:ascii="Symbol" w:eastAsia="Symbol" w:hAnsi="Symbol" w:cs="Symbol"/>
                <w:color w:val="000000" w:themeColor="text1"/>
              </w:rPr>
              <w:t>·</w:t>
            </w:r>
            <w:r w:rsidRPr="440C4053">
              <w:rPr>
                <w:rFonts w:ascii="Times New Roman" w:eastAsia="Times New Roman" w:hAnsi="Times New Roman" w:cs="Times New Roman"/>
                <w:color w:val="000000" w:themeColor="text1"/>
                <w:sz w:val="14"/>
                <w:szCs w:val="14"/>
              </w:rPr>
              <w:t xml:space="preserve">       </w:t>
            </w:r>
            <w:r w:rsidRPr="440C4053">
              <w:rPr>
                <w:rFonts w:ascii="Calibri" w:eastAsia="Calibri" w:hAnsi="Calibri" w:cs="Calibri"/>
                <w:color w:val="000000" w:themeColor="text1"/>
              </w:rPr>
              <w:t>Narcissistic Personality Inventory – NPI (My personality)</w:t>
            </w:r>
          </w:p>
          <w:p w14:paraId="0C3EDFC2" w14:textId="34B5991A" w:rsidR="0022533D" w:rsidRPr="0022533D" w:rsidRDefault="7FAC8753" w:rsidP="440C4053">
            <w:pPr>
              <w:spacing w:line="240" w:lineRule="exact"/>
              <w:ind w:left="360" w:hanging="360"/>
            </w:pPr>
            <w:r w:rsidRPr="440C4053">
              <w:rPr>
                <w:rFonts w:ascii="Symbol" w:eastAsia="Symbol" w:hAnsi="Symbol" w:cs="Symbol"/>
                <w:color w:val="000000" w:themeColor="text1"/>
              </w:rPr>
              <w:t>·</w:t>
            </w:r>
            <w:r w:rsidRPr="440C4053">
              <w:rPr>
                <w:rFonts w:ascii="Times New Roman" w:eastAsia="Times New Roman" w:hAnsi="Times New Roman" w:cs="Times New Roman"/>
                <w:color w:val="000000" w:themeColor="text1"/>
                <w:sz w:val="14"/>
                <w:szCs w:val="14"/>
              </w:rPr>
              <w:t xml:space="preserve">       </w:t>
            </w:r>
            <w:r w:rsidRPr="440C4053">
              <w:rPr>
                <w:rFonts w:ascii="Calibri" w:eastAsia="Calibri" w:hAnsi="Calibri" w:cs="Calibri"/>
                <w:color w:val="000000" w:themeColor="text1"/>
              </w:rPr>
              <w:t>Narcissistic admiration and rivalry questionnaire (</w:t>
            </w:r>
            <w:r w:rsidR="00870D7D">
              <w:rPr>
                <w:rFonts w:ascii="Calibri" w:eastAsia="Calibri" w:hAnsi="Calibri" w:cs="Calibri"/>
                <w:color w:val="000000" w:themeColor="text1"/>
              </w:rPr>
              <w:t>M</w:t>
            </w:r>
            <w:r w:rsidRPr="440C4053">
              <w:rPr>
                <w:rFonts w:ascii="Calibri" w:eastAsia="Calibri" w:hAnsi="Calibri" w:cs="Calibri"/>
                <w:color w:val="000000" w:themeColor="text1"/>
              </w:rPr>
              <w:t>y attitudes and behaviour)</w:t>
            </w:r>
          </w:p>
          <w:p w14:paraId="4A086169" w14:textId="6008CDE3" w:rsidR="0022533D" w:rsidRPr="0022533D" w:rsidRDefault="7FAC8753" w:rsidP="440C4053">
            <w:pPr>
              <w:spacing w:line="240" w:lineRule="exact"/>
              <w:ind w:left="360" w:hanging="360"/>
            </w:pPr>
            <w:r w:rsidRPr="440C4053">
              <w:rPr>
                <w:rFonts w:ascii="Symbol" w:eastAsia="Symbol" w:hAnsi="Symbol" w:cs="Symbol"/>
                <w:color w:val="000000" w:themeColor="text1"/>
              </w:rPr>
              <w:t>·</w:t>
            </w:r>
            <w:r w:rsidRPr="440C4053">
              <w:rPr>
                <w:rFonts w:ascii="Times New Roman" w:eastAsia="Times New Roman" w:hAnsi="Times New Roman" w:cs="Times New Roman"/>
                <w:color w:val="000000" w:themeColor="text1"/>
                <w:sz w:val="14"/>
                <w:szCs w:val="14"/>
              </w:rPr>
              <w:t xml:space="preserve">       </w:t>
            </w:r>
            <w:r w:rsidRPr="440C4053">
              <w:rPr>
                <w:rFonts w:ascii="Calibri" w:eastAsia="Calibri" w:hAnsi="Calibri" w:cs="Calibri"/>
                <w:color w:val="000000" w:themeColor="text1"/>
              </w:rPr>
              <w:t>The hypersensitive narcissism scale – HSNS (My thoughts)</w:t>
            </w:r>
          </w:p>
          <w:p w14:paraId="729DE89E" w14:textId="7297CA1B" w:rsidR="0022533D" w:rsidRPr="0022533D" w:rsidRDefault="7FAC8753" w:rsidP="440C4053">
            <w:pPr>
              <w:spacing w:line="240" w:lineRule="exact"/>
              <w:ind w:left="360" w:hanging="360"/>
            </w:pPr>
            <w:r w:rsidRPr="440C4053">
              <w:rPr>
                <w:rFonts w:ascii="Symbol" w:eastAsia="Symbol" w:hAnsi="Symbol" w:cs="Symbol"/>
                <w:color w:val="000000" w:themeColor="text1"/>
              </w:rPr>
              <w:t>·</w:t>
            </w:r>
            <w:r w:rsidRPr="440C4053">
              <w:rPr>
                <w:rFonts w:ascii="Times New Roman" w:eastAsia="Times New Roman" w:hAnsi="Times New Roman" w:cs="Times New Roman"/>
                <w:color w:val="000000" w:themeColor="text1"/>
                <w:sz w:val="14"/>
                <w:szCs w:val="14"/>
              </w:rPr>
              <w:t xml:space="preserve">       </w:t>
            </w:r>
            <w:r w:rsidRPr="440C4053">
              <w:rPr>
                <w:rFonts w:ascii="Calibri" w:eastAsia="Calibri" w:hAnsi="Calibri" w:cs="Calibri"/>
                <w:color w:val="000000" w:themeColor="text1"/>
              </w:rPr>
              <w:t>Self-esteem (</w:t>
            </w:r>
            <w:r w:rsidR="00870D7D">
              <w:rPr>
                <w:rFonts w:ascii="Calibri" w:eastAsia="Calibri" w:hAnsi="Calibri" w:cs="Calibri"/>
                <w:color w:val="000000" w:themeColor="text1"/>
              </w:rPr>
              <w:t>T</w:t>
            </w:r>
            <w:r w:rsidRPr="440C4053">
              <w:rPr>
                <w:rFonts w:ascii="Calibri" w:eastAsia="Calibri" w:hAnsi="Calibri" w:cs="Calibri"/>
                <w:color w:val="000000" w:themeColor="text1"/>
              </w:rPr>
              <w:t>houghts about myself)</w:t>
            </w:r>
          </w:p>
          <w:p w14:paraId="52F16876" w14:textId="6A1A99DF" w:rsidR="0022533D" w:rsidRPr="0022533D" w:rsidRDefault="7B8E4A4B" w:rsidP="440C4053">
            <w:pPr>
              <w:spacing w:line="240" w:lineRule="exact"/>
              <w:ind w:left="360" w:hanging="360"/>
            </w:pPr>
            <w:r w:rsidRPr="4806B6FD">
              <w:rPr>
                <w:rFonts w:ascii="Symbol" w:eastAsia="Symbol" w:hAnsi="Symbol" w:cs="Symbol"/>
                <w:color w:val="000000" w:themeColor="text1"/>
              </w:rPr>
              <w:t>·</w:t>
            </w:r>
            <w:r w:rsidRPr="4806B6FD">
              <w:rPr>
                <w:rFonts w:ascii="Times New Roman" w:eastAsia="Times New Roman" w:hAnsi="Times New Roman" w:cs="Times New Roman"/>
                <w:color w:val="000000" w:themeColor="text1"/>
                <w:sz w:val="14"/>
                <w:szCs w:val="14"/>
              </w:rPr>
              <w:t xml:space="preserve">       </w:t>
            </w:r>
            <w:r w:rsidRPr="4806B6FD">
              <w:rPr>
                <w:rFonts w:ascii="Calibri" w:eastAsia="Calibri" w:hAnsi="Calibri" w:cs="Calibri"/>
                <w:color w:val="000000" w:themeColor="text1"/>
              </w:rPr>
              <w:t>Materialism (</w:t>
            </w:r>
            <w:r w:rsidR="259E3033" w:rsidRPr="4806B6FD">
              <w:rPr>
                <w:rFonts w:ascii="Calibri" w:eastAsia="Calibri" w:hAnsi="Calibri" w:cs="Calibri"/>
                <w:color w:val="000000" w:themeColor="text1"/>
              </w:rPr>
              <w:t>M</w:t>
            </w:r>
            <w:r w:rsidRPr="4806B6FD">
              <w:rPr>
                <w:rFonts w:ascii="Calibri" w:eastAsia="Calibri" w:hAnsi="Calibri" w:cs="Calibri"/>
                <w:color w:val="000000" w:themeColor="text1"/>
              </w:rPr>
              <w:t>y values)</w:t>
            </w:r>
          </w:p>
          <w:p w14:paraId="1B541E54" w14:textId="3058B505" w:rsidR="0022533D" w:rsidRDefault="4272C7FA" w:rsidP="440C4053">
            <w:pPr>
              <w:spacing w:line="240" w:lineRule="exact"/>
              <w:ind w:left="360" w:hanging="360"/>
              <w:rPr>
                <w:rFonts w:ascii="Calibri" w:eastAsia="Calibri" w:hAnsi="Calibri" w:cs="Calibri"/>
                <w:color w:val="000000" w:themeColor="text1"/>
              </w:rPr>
            </w:pPr>
            <w:r w:rsidRPr="3829033C">
              <w:rPr>
                <w:rFonts w:ascii="Calibri" w:eastAsia="Calibri" w:hAnsi="Calibri" w:cs="Calibri"/>
                <w:color w:val="000000" w:themeColor="text1"/>
              </w:rPr>
              <w:t xml:space="preserve">Part </w:t>
            </w:r>
            <w:r w:rsidR="78D7E5E8" w:rsidRPr="3829033C">
              <w:rPr>
                <w:rFonts w:ascii="Calibri" w:eastAsia="Calibri" w:hAnsi="Calibri" w:cs="Calibri"/>
                <w:color w:val="000000" w:themeColor="text1"/>
              </w:rPr>
              <w:t>3</w:t>
            </w:r>
            <w:r w:rsidR="00870D7D" w:rsidRPr="3829033C">
              <w:rPr>
                <w:rFonts w:ascii="Calibri" w:eastAsia="Calibri" w:hAnsi="Calibri" w:cs="Calibri"/>
                <w:color w:val="000000" w:themeColor="text1"/>
              </w:rPr>
              <w:t xml:space="preserve"> - </w:t>
            </w:r>
            <w:r w:rsidR="21F35BC4" w:rsidRPr="3829033C">
              <w:rPr>
                <w:rFonts w:ascii="Calibri" w:eastAsia="Calibri" w:hAnsi="Calibri" w:cs="Calibri"/>
                <w:color w:val="000000" w:themeColor="text1"/>
              </w:rPr>
              <w:t xml:space="preserve">Participants will </w:t>
            </w:r>
            <w:r w:rsidR="00870D7D" w:rsidRPr="3829033C">
              <w:rPr>
                <w:rFonts w:ascii="Calibri" w:eastAsia="Calibri" w:hAnsi="Calibri" w:cs="Calibri"/>
                <w:color w:val="000000" w:themeColor="text1"/>
              </w:rPr>
              <w:t xml:space="preserve">complete a </w:t>
            </w:r>
            <w:r w:rsidR="00870D7D" w:rsidRPr="3829033C">
              <w:rPr>
                <w:rFonts w:ascii="Calibri" w:eastAsia="Calibri" w:hAnsi="Calibri" w:cs="Calibri"/>
                <w:b/>
                <w:bCs/>
                <w:color w:val="000000" w:themeColor="text1"/>
              </w:rPr>
              <w:t>consumer decision task</w:t>
            </w:r>
            <w:r w:rsidR="00870D7D" w:rsidRPr="3829033C">
              <w:rPr>
                <w:rFonts w:ascii="Calibri" w:eastAsia="Calibri" w:hAnsi="Calibri" w:cs="Calibri"/>
                <w:color w:val="000000" w:themeColor="text1"/>
              </w:rPr>
              <w:t xml:space="preserve">. They will be </w:t>
            </w:r>
            <w:r w:rsidR="21F35BC4" w:rsidRPr="3829033C">
              <w:rPr>
                <w:rFonts w:ascii="Calibri" w:eastAsia="Calibri" w:hAnsi="Calibri" w:cs="Calibri"/>
                <w:color w:val="000000" w:themeColor="text1"/>
              </w:rPr>
              <w:t xml:space="preserve">asked to look through </w:t>
            </w:r>
            <w:r w:rsidR="003D46B5" w:rsidRPr="3829033C">
              <w:rPr>
                <w:rFonts w:ascii="Calibri" w:eastAsia="Calibri" w:hAnsi="Calibri" w:cs="Calibri"/>
                <w:color w:val="000000" w:themeColor="text1"/>
              </w:rPr>
              <w:t>up to 15</w:t>
            </w:r>
            <w:r w:rsidR="21F35BC4" w:rsidRPr="3829033C">
              <w:rPr>
                <w:rFonts w:ascii="Calibri" w:eastAsia="Calibri" w:hAnsi="Calibri" w:cs="Calibri"/>
                <w:color w:val="000000" w:themeColor="text1"/>
              </w:rPr>
              <w:t xml:space="preserve"> paired products</w:t>
            </w:r>
            <w:r w:rsidR="4E6810FA" w:rsidRPr="3829033C">
              <w:rPr>
                <w:rFonts w:ascii="Calibri" w:eastAsia="Calibri" w:hAnsi="Calibri" w:cs="Calibri"/>
                <w:color w:val="000000" w:themeColor="text1"/>
              </w:rPr>
              <w:t xml:space="preserve"> </w:t>
            </w:r>
            <w:r w:rsidR="00870D7D" w:rsidRPr="3829033C">
              <w:rPr>
                <w:rFonts w:ascii="Calibri" w:eastAsia="Calibri" w:hAnsi="Calibri" w:cs="Calibri"/>
                <w:color w:val="000000" w:themeColor="text1"/>
              </w:rPr>
              <w:t>(</w:t>
            </w:r>
            <w:r w:rsidR="003D46B5" w:rsidRPr="3829033C">
              <w:rPr>
                <w:rFonts w:ascii="Calibri" w:eastAsia="Calibri" w:hAnsi="Calibri" w:cs="Calibri"/>
                <w:color w:val="000000" w:themeColor="text1"/>
              </w:rPr>
              <w:t>based on p</w:t>
            </w:r>
            <w:r w:rsidR="44F8BF49" w:rsidRPr="3829033C">
              <w:rPr>
                <w:rFonts w:ascii="Calibri" w:eastAsia="Calibri" w:hAnsi="Calibri" w:cs="Calibri"/>
                <w:color w:val="000000" w:themeColor="text1"/>
              </w:rPr>
              <w:t>ilot study</w:t>
            </w:r>
            <w:r w:rsidR="003D46B5" w:rsidRPr="3829033C">
              <w:rPr>
                <w:rFonts w:ascii="Calibri" w:eastAsia="Calibri" w:hAnsi="Calibri" w:cs="Calibri"/>
                <w:color w:val="000000" w:themeColor="text1"/>
              </w:rPr>
              <w:t xml:space="preserve"> data which is currently being collected. Note, depending on the pilot the number of products presented may be reduced</w:t>
            </w:r>
            <w:r w:rsidR="00870D7D" w:rsidRPr="3829033C">
              <w:rPr>
                <w:rFonts w:ascii="Calibri" w:eastAsia="Calibri" w:hAnsi="Calibri" w:cs="Calibri"/>
                <w:color w:val="000000" w:themeColor="text1"/>
              </w:rPr>
              <w:t xml:space="preserve">) and rate </w:t>
            </w:r>
            <w:r w:rsidR="754D5AD8" w:rsidRPr="3829033C">
              <w:rPr>
                <w:rFonts w:ascii="Calibri" w:eastAsia="Calibri" w:hAnsi="Calibri" w:cs="Calibri"/>
                <w:color w:val="000000" w:themeColor="text1"/>
              </w:rPr>
              <w:t xml:space="preserve">how </w:t>
            </w:r>
            <w:r w:rsidR="754D5AD8" w:rsidRPr="3829033C">
              <w:rPr>
                <w:rFonts w:ascii="Calibri" w:eastAsia="Calibri" w:hAnsi="Calibri" w:cs="Calibri"/>
                <w:color w:val="000000" w:themeColor="text1"/>
              </w:rPr>
              <w:lastRenderedPageBreak/>
              <w:t xml:space="preserve">much they like each product and </w:t>
            </w:r>
            <w:r w:rsidR="00870D7D" w:rsidRPr="3829033C">
              <w:rPr>
                <w:rFonts w:ascii="Calibri" w:eastAsia="Calibri" w:hAnsi="Calibri" w:cs="Calibri"/>
                <w:color w:val="000000" w:themeColor="text1"/>
              </w:rPr>
              <w:t xml:space="preserve">which product they </w:t>
            </w:r>
            <w:r w:rsidR="7D9CF9C3" w:rsidRPr="3829033C">
              <w:rPr>
                <w:rFonts w:ascii="Calibri" w:eastAsia="Calibri" w:hAnsi="Calibri" w:cs="Calibri"/>
                <w:color w:val="000000" w:themeColor="text1"/>
              </w:rPr>
              <w:t xml:space="preserve">would </w:t>
            </w:r>
            <w:r w:rsidR="00870D7D" w:rsidRPr="3829033C">
              <w:rPr>
                <w:rFonts w:ascii="Calibri" w:eastAsia="Calibri" w:hAnsi="Calibri" w:cs="Calibri"/>
                <w:color w:val="000000" w:themeColor="text1"/>
              </w:rPr>
              <w:t>prefer</w:t>
            </w:r>
            <w:r w:rsidR="654E6269" w:rsidRPr="3829033C">
              <w:rPr>
                <w:rFonts w:ascii="Calibri" w:eastAsia="Calibri" w:hAnsi="Calibri" w:cs="Calibri"/>
                <w:color w:val="000000" w:themeColor="text1"/>
              </w:rPr>
              <w:t xml:space="preserve"> to buy</w:t>
            </w:r>
            <w:r w:rsidR="2D8E5F4D" w:rsidRPr="3829033C">
              <w:rPr>
                <w:rFonts w:ascii="Calibri" w:eastAsia="Calibri" w:hAnsi="Calibri" w:cs="Calibri"/>
                <w:color w:val="000000" w:themeColor="text1"/>
              </w:rPr>
              <w:t>*</w:t>
            </w:r>
            <w:r w:rsidR="21F35BC4" w:rsidRPr="3829033C">
              <w:rPr>
                <w:rFonts w:ascii="Calibri" w:eastAsia="Calibri" w:hAnsi="Calibri" w:cs="Calibri"/>
                <w:color w:val="000000" w:themeColor="text1"/>
              </w:rPr>
              <w:t>.</w:t>
            </w:r>
            <w:r w:rsidR="00870D7D" w:rsidRPr="3829033C">
              <w:rPr>
                <w:rFonts w:ascii="Calibri" w:eastAsia="Calibri" w:hAnsi="Calibri" w:cs="Calibri"/>
                <w:color w:val="000000" w:themeColor="text1"/>
              </w:rPr>
              <w:t xml:space="preserve"> Products have been tailored by gender</w:t>
            </w:r>
            <w:r w:rsidR="3AECE284" w:rsidRPr="3829033C">
              <w:rPr>
                <w:rFonts w:ascii="Calibri" w:eastAsia="Calibri" w:hAnsi="Calibri" w:cs="Calibri"/>
                <w:color w:val="000000" w:themeColor="text1"/>
              </w:rPr>
              <w:t xml:space="preserve"> identity</w:t>
            </w:r>
            <w:r w:rsidR="00870D7D" w:rsidRPr="3829033C">
              <w:rPr>
                <w:rFonts w:ascii="Calibri" w:eastAsia="Calibri" w:hAnsi="Calibri" w:cs="Calibri"/>
                <w:color w:val="000000" w:themeColor="text1"/>
              </w:rPr>
              <w:t>, and thus which products will appear will be determined by which gender the participant identifies as.</w:t>
            </w:r>
            <w:r w:rsidR="21F35BC4" w:rsidRPr="3829033C">
              <w:rPr>
                <w:rFonts w:ascii="Calibri" w:eastAsia="Calibri" w:hAnsi="Calibri" w:cs="Calibri"/>
                <w:color w:val="000000" w:themeColor="text1"/>
              </w:rPr>
              <w:t xml:space="preserve"> For example, participants will look at two different versions of a kettle. One will look flashier and more luxurious, whilst the other will look less flashy, but the description will suggest that it is more functional, </w:t>
            </w:r>
            <w:proofErr w:type="gramStart"/>
            <w:r w:rsidR="21F35BC4" w:rsidRPr="3829033C">
              <w:rPr>
                <w:rFonts w:ascii="Calibri" w:eastAsia="Calibri" w:hAnsi="Calibri" w:cs="Calibri"/>
                <w:color w:val="000000" w:themeColor="text1"/>
              </w:rPr>
              <w:t>utilitarian</w:t>
            </w:r>
            <w:proofErr w:type="gramEnd"/>
            <w:r w:rsidR="21F35BC4" w:rsidRPr="3829033C">
              <w:rPr>
                <w:rFonts w:ascii="Calibri" w:eastAsia="Calibri" w:hAnsi="Calibri" w:cs="Calibri"/>
                <w:color w:val="000000" w:themeColor="text1"/>
              </w:rPr>
              <w:t xml:space="preserve"> and better value for money than the flashy product. We would expect that those who score higher on narcissism would be more likely to choose the flashy product, regardless of its functional value, because of their conspicuous consumption tendencies</w:t>
            </w:r>
            <w:r w:rsidR="00870D7D" w:rsidRPr="3829033C">
              <w:rPr>
                <w:rFonts w:ascii="Calibri" w:eastAsia="Calibri" w:hAnsi="Calibri" w:cs="Calibri"/>
                <w:color w:val="000000" w:themeColor="text1"/>
              </w:rPr>
              <w:t xml:space="preserve"> (as shown in previous research)</w:t>
            </w:r>
            <w:r w:rsidR="21F35BC4" w:rsidRPr="3829033C">
              <w:rPr>
                <w:rFonts w:ascii="Calibri" w:eastAsia="Calibri" w:hAnsi="Calibri" w:cs="Calibri"/>
                <w:color w:val="000000" w:themeColor="text1"/>
              </w:rPr>
              <w:t xml:space="preserve">. </w:t>
            </w:r>
          </w:p>
          <w:p w14:paraId="3FDA26A2" w14:textId="417F2F08" w:rsidR="5CFC2788" w:rsidRDefault="5CFC2788" w:rsidP="4B3F42B2">
            <w:pPr>
              <w:spacing w:line="240" w:lineRule="exact"/>
              <w:ind w:left="360" w:hanging="360"/>
              <w:rPr>
                <w:rFonts w:ascii="Calibri" w:eastAsia="Calibri" w:hAnsi="Calibri" w:cs="Calibri"/>
                <w:color w:val="000000" w:themeColor="text1"/>
              </w:rPr>
            </w:pPr>
            <w:r w:rsidRPr="3829033C">
              <w:rPr>
                <w:rFonts w:ascii="Calibri" w:eastAsia="Calibri" w:hAnsi="Calibri" w:cs="Calibri"/>
                <w:color w:val="000000" w:themeColor="text1"/>
              </w:rPr>
              <w:t>*</w:t>
            </w:r>
            <w:r w:rsidR="00B00E82" w:rsidRPr="3829033C">
              <w:rPr>
                <w:rFonts w:ascii="Calibri" w:eastAsia="Calibri" w:hAnsi="Calibri" w:cs="Calibri"/>
                <w:color w:val="000000" w:themeColor="text1"/>
              </w:rPr>
              <w:t>The order in which the description and image is placed for each product will</w:t>
            </w:r>
            <w:r w:rsidR="278346F5" w:rsidRPr="3829033C">
              <w:rPr>
                <w:rFonts w:ascii="Calibri" w:eastAsia="Calibri" w:hAnsi="Calibri" w:cs="Calibri"/>
                <w:color w:val="000000" w:themeColor="text1"/>
              </w:rPr>
              <w:t xml:space="preserve"> not be fixed, such that </w:t>
            </w:r>
            <w:r w:rsidR="00B00E82" w:rsidRPr="3829033C">
              <w:rPr>
                <w:rFonts w:ascii="Calibri" w:eastAsia="Calibri" w:hAnsi="Calibri" w:cs="Calibri"/>
                <w:color w:val="000000" w:themeColor="text1"/>
              </w:rPr>
              <w:t>some</w:t>
            </w:r>
            <w:r w:rsidR="195496C2" w:rsidRPr="3829033C">
              <w:rPr>
                <w:rFonts w:ascii="Calibri" w:eastAsia="Calibri" w:hAnsi="Calibri" w:cs="Calibri"/>
                <w:color w:val="000000" w:themeColor="text1"/>
              </w:rPr>
              <w:t>times</w:t>
            </w:r>
            <w:r w:rsidR="00B00E82" w:rsidRPr="3829033C">
              <w:rPr>
                <w:rFonts w:ascii="Calibri" w:eastAsia="Calibri" w:hAnsi="Calibri" w:cs="Calibri"/>
                <w:color w:val="000000" w:themeColor="text1"/>
              </w:rPr>
              <w:t xml:space="preserve"> the description </w:t>
            </w:r>
            <w:r w:rsidR="7DEFD292" w:rsidRPr="3829033C">
              <w:rPr>
                <w:rFonts w:ascii="Calibri" w:eastAsia="Calibri" w:hAnsi="Calibri" w:cs="Calibri"/>
                <w:color w:val="000000" w:themeColor="text1"/>
              </w:rPr>
              <w:t xml:space="preserve">will be </w:t>
            </w:r>
            <w:r w:rsidR="00B00E82" w:rsidRPr="3829033C">
              <w:rPr>
                <w:rFonts w:ascii="Calibri" w:eastAsia="Calibri" w:hAnsi="Calibri" w:cs="Calibri"/>
                <w:color w:val="000000" w:themeColor="text1"/>
              </w:rPr>
              <w:t xml:space="preserve">above the image and </w:t>
            </w:r>
            <w:r w:rsidR="0D415717" w:rsidRPr="3829033C">
              <w:rPr>
                <w:rFonts w:ascii="Calibri" w:eastAsia="Calibri" w:hAnsi="Calibri" w:cs="Calibri"/>
                <w:color w:val="000000" w:themeColor="text1"/>
              </w:rPr>
              <w:t xml:space="preserve">sometimes </w:t>
            </w:r>
            <w:r w:rsidR="00B00E82" w:rsidRPr="3829033C">
              <w:rPr>
                <w:rFonts w:ascii="Calibri" w:eastAsia="Calibri" w:hAnsi="Calibri" w:cs="Calibri"/>
                <w:color w:val="000000" w:themeColor="text1"/>
              </w:rPr>
              <w:t xml:space="preserve">the image </w:t>
            </w:r>
            <w:r w:rsidR="4A1D5F93" w:rsidRPr="3829033C">
              <w:rPr>
                <w:rFonts w:ascii="Calibri" w:eastAsia="Calibri" w:hAnsi="Calibri" w:cs="Calibri"/>
                <w:color w:val="000000" w:themeColor="text1"/>
              </w:rPr>
              <w:t xml:space="preserve">will be </w:t>
            </w:r>
            <w:r w:rsidR="00B00E82" w:rsidRPr="3829033C">
              <w:rPr>
                <w:rFonts w:ascii="Calibri" w:eastAsia="Calibri" w:hAnsi="Calibri" w:cs="Calibri"/>
                <w:color w:val="000000" w:themeColor="text1"/>
              </w:rPr>
              <w:t>above the description.</w:t>
            </w:r>
          </w:p>
          <w:p w14:paraId="4BE7E66D" w14:textId="6445C75F" w:rsidR="0022533D" w:rsidRDefault="4C7A007A" w:rsidP="440C4053">
            <w:pPr>
              <w:spacing w:line="240" w:lineRule="exact"/>
              <w:ind w:left="360" w:hanging="360"/>
              <w:rPr>
                <w:rFonts w:ascii="Calibri" w:eastAsia="Calibri" w:hAnsi="Calibri" w:cs="Calibri"/>
                <w:color w:val="000000" w:themeColor="text1"/>
              </w:rPr>
            </w:pPr>
            <w:r w:rsidRPr="3829033C">
              <w:rPr>
                <w:rFonts w:ascii="Calibri" w:eastAsia="Calibri" w:hAnsi="Calibri" w:cs="Calibri"/>
                <w:color w:val="000000" w:themeColor="text1"/>
              </w:rPr>
              <w:t>P</w:t>
            </w:r>
            <w:r w:rsidR="4FDC2DC0" w:rsidRPr="3829033C">
              <w:rPr>
                <w:rFonts w:ascii="Calibri" w:eastAsia="Calibri" w:hAnsi="Calibri" w:cs="Calibri"/>
                <w:color w:val="000000" w:themeColor="text1"/>
              </w:rPr>
              <w:t>a</w:t>
            </w:r>
            <w:r w:rsidRPr="3829033C">
              <w:rPr>
                <w:rFonts w:ascii="Calibri" w:eastAsia="Calibri" w:hAnsi="Calibri" w:cs="Calibri"/>
                <w:color w:val="000000" w:themeColor="text1"/>
              </w:rPr>
              <w:t xml:space="preserve">rt </w:t>
            </w:r>
            <w:r w:rsidR="65FE7B85" w:rsidRPr="3829033C">
              <w:rPr>
                <w:rFonts w:ascii="Calibri" w:eastAsia="Calibri" w:hAnsi="Calibri" w:cs="Calibri"/>
                <w:color w:val="000000" w:themeColor="text1"/>
              </w:rPr>
              <w:t>4</w:t>
            </w:r>
            <w:r w:rsidR="259E3033" w:rsidRPr="3829033C">
              <w:rPr>
                <w:rFonts w:ascii="Calibri" w:eastAsia="Calibri" w:hAnsi="Calibri" w:cs="Calibri"/>
                <w:color w:val="000000" w:themeColor="text1"/>
              </w:rPr>
              <w:t xml:space="preserve"> – </w:t>
            </w:r>
            <w:r w:rsidR="259E3033" w:rsidRPr="3829033C">
              <w:rPr>
                <w:rFonts w:ascii="Calibri" w:eastAsia="Calibri" w:hAnsi="Calibri" w:cs="Calibri"/>
                <w:b/>
                <w:bCs/>
                <w:color w:val="000000" w:themeColor="text1"/>
              </w:rPr>
              <w:t>Manipulation – Product availability</w:t>
            </w:r>
            <w:r w:rsidR="259E3033" w:rsidRPr="3829033C">
              <w:rPr>
                <w:rFonts w:ascii="Calibri" w:eastAsia="Calibri" w:hAnsi="Calibri" w:cs="Calibri"/>
                <w:color w:val="000000" w:themeColor="text1"/>
              </w:rPr>
              <w:t xml:space="preserve">: </w:t>
            </w:r>
            <w:r w:rsidR="1DB7AEE8" w:rsidRPr="3829033C">
              <w:rPr>
                <w:rFonts w:ascii="Calibri" w:eastAsia="Calibri" w:hAnsi="Calibri" w:cs="Calibri"/>
                <w:color w:val="000000" w:themeColor="text1"/>
              </w:rPr>
              <w:t xml:space="preserve">Participants </w:t>
            </w:r>
            <w:r w:rsidR="259E3033" w:rsidRPr="3829033C">
              <w:rPr>
                <w:rFonts w:ascii="Calibri" w:eastAsia="Calibri" w:hAnsi="Calibri" w:cs="Calibri"/>
                <w:color w:val="000000" w:themeColor="text1"/>
              </w:rPr>
              <w:t>will</w:t>
            </w:r>
            <w:r w:rsidR="1DB7AEE8" w:rsidRPr="3829033C">
              <w:rPr>
                <w:rFonts w:ascii="Calibri" w:eastAsia="Calibri" w:hAnsi="Calibri" w:cs="Calibri"/>
                <w:color w:val="000000" w:themeColor="text1"/>
              </w:rPr>
              <w:t xml:space="preserve"> then </w:t>
            </w:r>
            <w:r w:rsidR="259E3033" w:rsidRPr="3829033C">
              <w:rPr>
                <w:rFonts w:ascii="Calibri" w:eastAsia="Calibri" w:hAnsi="Calibri" w:cs="Calibri"/>
                <w:color w:val="000000" w:themeColor="text1"/>
              </w:rPr>
              <w:t xml:space="preserve">be told that they </w:t>
            </w:r>
            <w:proofErr w:type="gramStart"/>
            <w:r w:rsidR="259E3033" w:rsidRPr="3829033C">
              <w:rPr>
                <w:rFonts w:ascii="Calibri" w:eastAsia="Calibri" w:hAnsi="Calibri" w:cs="Calibri"/>
                <w:color w:val="000000" w:themeColor="text1"/>
              </w:rPr>
              <w:t xml:space="preserve">have the </w:t>
            </w:r>
            <w:r w:rsidR="1DB7AEE8" w:rsidRPr="3829033C">
              <w:rPr>
                <w:rFonts w:ascii="Calibri" w:eastAsia="Calibri" w:hAnsi="Calibri" w:cs="Calibri"/>
                <w:color w:val="000000" w:themeColor="text1"/>
              </w:rPr>
              <w:t>opportunity to</w:t>
            </w:r>
            <w:proofErr w:type="gramEnd"/>
            <w:r w:rsidR="1DB7AEE8" w:rsidRPr="3829033C">
              <w:rPr>
                <w:rFonts w:ascii="Calibri" w:eastAsia="Calibri" w:hAnsi="Calibri" w:cs="Calibri"/>
                <w:color w:val="000000" w:themeColor="text1"/>
              </w:rPr>
              <w:t xml:space="preserve"> be entered into a prize draw to win </w:t>
            </w:r>
            <w:r w:rsidR="259E3033" w:rsidRPr="3829033C">
              <w:rPr>
                <w:rFonts w:ascii="Calibri" w:eastAsia="Calibri" w:hAnsi="Calibri" w:cs="Calibri"/>
                <w:color w:val="000000" w:themeColor="text1"/>
              </w:rPr>
              <w:t>one of the products featured in the study</w:t>
            </w:r>
            <w:r w:rsidR="4DDF689B" w:rsidRPr="3829033C">
              <w:rPr>
                <w:rFonts w:ascii="Calibri" w:eastAsia="Calibri" w:hAnsi="Calibri" w:cs="Calibri"/>
                <w:color w:val="000000" w:themeColor="text1"/>
              </w:rPr>
              <w:t xml:space="preserve">, courtesy of the </w:t>
            </w:r>
            <w:r w:rsidR="29007A06" w:rsidRPr="3829033C">
              <w:rPr>
                <w:rFonts w:ascii="Calibri" w:eastAsia="Calibri" w:hAnsi="Calibri" w:cs="Calibri"/>
                <w:color w:val="000000" w:themeColor="text1"/>
              </w:rPr>
              <w:t>m</w:t>
            </w:r>
            <w:r w:rsidR="4DDF689B" w:rsidRPr="3829033C">
              <w:rPr>
                <w:rFonts w:ascii="Calibri" w:eastAsia="Calibri" w:hAnsi="Calibri" w:cs="Calibri"/>
                <w:color w:val="000000" w:themeColor="text1"/>
              </w:rPr>
              <w:t xml:space="preserve">arketing </w:t>
            </w:r>
            <w:r w:rsidR="67AB9CC3" w:rsidRPr="3829033C">
              <w:rPr>
                <w:rFonts w:ascii="Calibri" w:eastAsia="Calibri" w:hAnsi="Calibri" w:cs="Calibri"/>
                <w:color w:val="000000" w:themeColor="text1"/>
              </w:rPr>
              <w:t>company</w:t>
            </w:r>
            <w:r w:rsidR="259E3033" w:rsidRPr="3829033C">
              <w:rPr>
                <w:rFonts w:ascii="Calibri" w:eastAsia="Calibri" w:hAnsi="Calibri" w:cs="Calibri"/>
                <w:color w:val="000000" w:themeColor="text1"/>
              </w:rPr>
              <w:t xml:space="preserve">. The products </w:t>
            </w:r>
            <w:r w:rsidR="4DDF689B" w:rsidRPr="3829033C">
              <w:rPr>
                <w:rFonts w:ascii="Calibri" w:eastAsia="Calibri" w:hAnsi="Calibri" w:cs="Calibri"/>
                <w:color w:val="000000" w:themeColor="text1"/>
              </w:rPr>
              <w:t xml:space="preserve">will be displayed all together on one screen </w:t>
            </w:r>
            <w:r w:rsidR="259E3033" w:rsidRPr="3829033C">
              <w:rPr>
                <w:rFonts w:ascii="Calibri" w:eastAsia="Calibri" w:hAnsi="Calibri" w:cs="Calibri"/>
                <w:color w:val="000000" w:themeColor="text1"/>
              </w:rPr>
              <w:t xml:space="preserve">and </w:t>
            </w:r>
            <w:r w:rsidR="4C243CAF" w:rsidRPr="3829033C">
              <w:rPr>
                <w:rFonts w:ascii="Calibri" w:eastAsia="Calibri" w:hAnsi="Calibri" w:cs="Calibri"/>
                <w:color w:val="000000" w:themeColor="text1"/>
              </w:rPr>
              <w:t xml:space="preserve">participants will be </w:t>
            </w:r>
            <w:r w:rsidR="259E3033" w:rsidRPr="3829033C">
              <w:rPr>
                <w:rFonts w:ascii="Calibri" w:eastAsia="Calibri" w:hAnsi="Calibri" w:cs="Calibri"/>
                <w:color w:val="000000" w:themeColor="text1"/>
              </w:rPr>
              <w:t>asked to select which product they would most like to win. On selecting the product</w:t>
            </w:r>
            <w:r w:rsidR="4C243CAF" w:rsidRPr="3829033C">
              <w:rPr>
                <w:rFonts w:ascii="Calibri" w:eastAsia="Calibri" w:hAnsi="Calibri" w:cs="Calibri"/>
                <w:color w:val="000000" w:themeColor="text1"/>
              </w:rPr>
              <w:t xml:space="preserve"> half of the participants will be told that they have been entered into a prize draw to win that product (</w:t>
            </w:r>
            <w:r w:rsidR="4C243CAF" w:rsidRPr="3829033C">
              <w:rPr>
                <w:rFonts w:ascii="Calibri" w:eastAsia="Calibri" w:hAnsi="Calibri" w:cs="Calibri"/>
                <w:b/>
                <w:bCs/>
                <w:color w:val="000000" w:themeColor="text1"/>
              </w:rPr>
              <w:t>product available condition</w:t>
            </w:r>
            <w:r w:rsidR="4C243CAF" w:rsidRPr="3829033C">
              <w:rPr>
                <w:rFonts w:ascii="Calibri" w:eastAsia="Calibri" w:hAnsi="Calibri" w:cs="Calibri"/>
                <w:color w:val="000000" w:themeColor="text1"/>
              </w:rPr>
              <w:t>). The other half of participants will be told that their chosen product is not in stock (</w:t>
            </w:r>
            <w:r w:rsidR="4C243CAF" w:rsidRPr="3829033C">
              <w:rPr>
                <w:rFonts w:ascii="Calibri" w:eastAsia="Calibri" w:hAnsi="Calibri" w:cs="Calibri"/>
                <w:b/>
                <w:bCs/>
                <w:color w:val="000000" w:themeColor="text1"/>
              </w:rPr>
              <w:t>product not available condition</w:t>
            </w:r>
            <w:r w:rsidR="4C243CAF" w:rsidRPr="3829033C">
              <w:rPr>
                <w:rFonts w:ascii="Calibri" w:eastAsia="Calibri" w:hAnsi="Calibri" w:cs="Calibri"/>
                <w:color w:val="000000" w:themeColor="text1"/>
              </w:rPr>
              <w:t>) and that they will be entered into a draw to win a</w:t>
            </w:r>
            <w:r w:rsidR="539966CD" w:rsidRPr="3829033C">
              <w:rPr>
                <w:rFonts w:ascii="Calibri" w:eastAsia="Calibri" w:hAnsi="Calibri" w:cs="Calibri"/>
                <w:color w:val="000000" w:themeColor="text1"/>
              </w:rPr>
              <w:t xml:space="preserve">n alternative </w:t>
            </w:r>
            <w:r w:rsidR="4C243CAF" w:rsidRPr="3829033C">
              <w:rPr>
                <w:rFonts w:ascii="Calibri" w:eastAsia="Calibri" w:hAnsi="Calibri" w:cs="Calibri"/>
                <w:color w:val="000000" w:themeColor="text1"/>
              </w:rPr>
              <w:t xml:space="preserve">prize. </w:t>
            </w:r>
          </w:p>
          <w:p w14:paraId="7D6A26F5" w14:textId="067065A9" w:rsidR="009572F4" w:rsidRDefault="1F92E763" w:rsidP="009572F4">
            <w:pPr>
              <w:spacing w:line="240" w:lineRule="exact"/>
              <w:ind w:left="360" w:hanging="360"/>
              <w:rPr>
                <w:rFonts w:ascii="Calibri" w:eastAsia="Calibri" w:hAnsi="Calibri" w:cs="Calibri"/>
                <w:color w:val="000000" w:themeColor="text1"/>
              </w:rPr>
            </w:pPr>
            <w:r w:rsidRPr="4806B6FD">
              <w:rPr>
                <w:rFonts w:ascii="Calibri" w:eastAsia="Calibri" w:hAnsi="Calibri" w:cs="Calibri"/>
                <w:color w:val="000000" w:themeColor="text1"/>
              </w:rPr>
              <w:t xml:space="preserve">Part </w:t>
            </w:r>
            <w:r w:rsidR="67CA5F3E" w:rsidRPr="4806B6FD">
              <w:rPr>
                <w:rFonts w:ascii="Calibri" w:eastAsia="Calibri" w:hAnsi="Calibri" w:cs="Calibri"/>
                <w:color w:val="000000" w:themeColor="text1"/>
              </w:rPr>
              <w:t>5</w:t>
            </w:r>
            <w:r w:rsidR="4C243CAF" w:rsidRPr="4806B6FD">
              <w:rPr>
                <w:rFonts w:ascii="Calibri" w:eastAsia="Calibri" w:hAnsi="Calibri" w:cs="Calibri"/>
                <w:color w:val="000000" w:themeColor="text1"/>
              </w:rPr>
              <w:t xml:space="preserve"> </w:t>
            </w:r>
            <w:proofErr w:type="gramStart"/>
            <w:r w:rsidR="4C243CAF" w:rsidRPr="4806B6FD">
              <w:rPr>
                <w:rFonts w:ascii="Calibri" w:eastAsia="Calibri" w:hAnsi="Calibri" w:cs="Calibri"/>
                <w:color w:val="000000" w:themeColor="text1"/>
              </w:rPr>
              <w:t>-  Participants</w:t>
            </w:r>
            <w:proofErr w:type="gramEnd"/>
            <w:r w:rsidR="4C243CAF" w:rsidRPr="4806B6FD">
              <w:rPr>
                <w:rFonts w:ascii="Calibri" w:eastAsia="Calibri" w:hAnsi="Calibri" w:cs="Calibri"/>
                <w:color w:val="000000" w:themeColor="text1"/>
              </w:rPr>
              <w:t xml:space="preserve"> will complete a state MIL measure (My life).</w:t>
            </w:r>
          </w:p>
          <w:p w14:paraId="70E530E7" w14:textId="4982006C" w:rsidR="0022533D" w:rsidRPr="0022533D" w:rsidRDefault="43C9140D" w:rsidP="4806B6FD">
            <w:pPr>
              <w:spacing w:line="240" w:lineRule="exact"/>
              <w:ind w:left="360" w:hanging="360"/>
              <w:rPr>
                <w:rFonts w:ascii="Calibri" w:eastAsia="Calibri" w:hAnsi="Calibri" w:cs="Calibri"/>
                <w:color w:val="000000" w:themeColor="text1"/>
              </w:rPr>
            </w:pPr>
            <w:r w:rsidRPr="60BDADEF">
              <w:rPr>
                <w:rFonts w:ascii="Calibri" w:eastAsia="Calibri" w:hAnsi="Calibri" w:cs="Calibri"/>
                <w:color w:val="000000" w:themeColor="text1"/>
              </w:rPr>
              <w:t xml:space="preserve">Part </w:t>
            </w:r>
            <w:r w:rsidR="0634DAF5" w:rsidRPr="60BDADEF">
              <w:rPr>
                <w:rFonts w:ascii="Calibri" w:eastAsia="Calibri" w:hAnsi="Calibri" w:cs="Calibri"/>
                <w:color w:val="000000" w:themeColor="text1"/>
              </w:rPr>
              <w:t>6</w:t>
            </w:r>
            <w:r w:rsidR="4C243CAF" w:rsidRPr="60BDADEF">
              <w:rPr>
                <w:rFonts w:ascii="Calibri" w:eastAsia="Calibri" w:hAnsi="Calibri" w:cs="Calibri"/>
                <w:color w:val="000000" w:themeColor="text1"/>
              </w:rPr>
              <w:t xml:space="preserve"> – Participants will complete a </w:t>
            </w:r>
            <w:r w:rsidR="2991EEB9" w:rsidRPr="60BDADEF">
              <w:rPr>
                <w:rFonts w:ascii="Calibri" w:eastAsia="Calibri" w:hAnsi="Calibri" w:cs="Calibri"/>
                <w:color w:val="000000" w:themeColor="text1"/>
              </w:rPr>
              <w:t xml:space="preserve">manipulation check and </w:t>
            </w:r>
            <w:r w:rsidR="4C243CAF" w:rsidRPr="60BDADEF">
              <w:rPr>
                <w:rFonts w:ascii="Calibri" w:eastAsia="Calibri" w:hAnsi="Calibri" w:cs="Calibri"/>
                <w:color w:val="000000" w:themeColor="text1"/>
              </w:rPr>
              <w:t xml:space="preserve">funnel debrief (asking what they think the study hypotheses are and if they have any suspicions about the study) before receiving a thorough debrief about the study, including a justification for the use of deception. </w:t>
            </w:r>
          </w:p>
        </w:tc>
      </w:tr>
      <w:tr w:rsidR="4B3F42B2" w14:paraId="4240EEF7" w14:textId="77777777" w:rsidTr="3829033C">
        <w:trPr>
          <w:trHeight w:val="104"/>
        </w:trPr>
        <w:tc>
          <w:tcPr>
            <w:tcW w:w="9016" w:type="dxa"/>
          </w:tcPr>
          <w:p w14:paraId="48700979" w14:textId="72E87FC2" w:rsidR="4B3F42B2" w:rsidRDefault="4B3F42B2" w:rsidP="4B3F42B2">
            <w:pPr>
              <w:spacing w:after="200" w:line="240" w:lineRule="exact"/>
              <w:rPr>
                <w:rFonts w:ascii="Calibri" w:eastAsia="Calibri" w:hAnsi="Calibri" w:cs="Calibri"/>
                <w:color w:val="000000" w:themeColor="text1"/>
              </w:rPr>
            </w:pPr>
          </w:p>
        </w:tc>
      </w:tr>
    </w:tbl>
    <w:p w14:paraId="35D86590"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69A95C3" w14:textId="77777777" w:rsidTr="60BDADEF">
        <w:tc>
          <w:tcPr>
            <w:tcW w:w="9242" w:type="dxa"/>
          </w:tcPr>
          <w:p w14:paraId="49BD19FB" w14:textId="47F9E4CF" w:rsidR="00A16C95" w:rsidRPr="0022533D" w:rsidRDefault="002A68C5" w:rsidP="008147D6">
            <w:pPr>
              <w:rPr>
                <w:b/>
                <w:bCs/>
                <w:sz w:val="24"/>
                <w:szCs w:val="24"/>
              </w:rPr>
            </w:pPr>
            <w:r>
              <w:rPr>
                <w:b/>
                <w:bCs/>
                <w:sz w:val="24"/>
                <w:szCs w:val="24"/>
              </w:rPr>
              <w:t>2.</w:t>
            </w:r>
            <w:r w:rsidR="008147D6">
              <w:rPr>
                <w:b/>
                <w:bCs/>
                <w:sz w:val="24"/>
                <w:szCs w:val="24"/>
              </w:rPr>
              <w:t>5</w:t>
            </w:r>
            <w:r w:rsidR="00A16C95" w:rsidRPr="0022533D">
              <w:rPr>
                <w:b/>
                <w:bCs/>
                <w:sz w:val="24"/>
                <w:szCs w:val="24"/>
              </w:rPr>
              <w:t xml:space="preserve"> </w:t>
            </w:r>
            <w:r w:rsidR="00BD1AAE">
              <w:rPr>
                <w:b/>
                <w:bCs/>
                <w:sz w:val="24"/>
                <w:szCs w:val="24"/>
              </w:rPr>
              <w:t>What are the key</w:t>
            </w:r>
            <w:r w:rsidR="00A16C95" w:rsidRPr="0022533D">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008F7ADA" w:rsidRPr="008F7ADA">
              <w:rPr>
                <w:b/>
                <w:bCs/>
                <w:sz w:val="24"/>
                <w:szCs w:val="24"/>
              </w:rPr>
              <w:t>if applicable</w:t>
            </w:r>
            <w:r w:rsidR="00F461D5">
              <w:rPr>
                <w:b/>
                <w:bCs/>
                <w:sz w:val="24"/>
                <w:szCs w:val="24"/>
              </w:rPr>
              <w:t>.</w:t>
            </w:r>
          </w:p>
        </w:tc>
      </w:tr>
      <w:tr w:rsidR="00A16C95" w:rsidRPr="0022533D" w14:paraId="42496214" w14:textId="77777777" w:rsidTr="60BDADEF">
        <w:trPr>
          <w:trHeight w:val="78"/>
        </w:trPr>
        <w:tc>
          <w:tcPr>
            <w:tcW w:w="9242" w:type="dxa"/>
          </w:tcPr>
          <w:p w14:paraId="3E7FBCE6" w14:textId="77777777" w:rsidR="00910D29" w:rsidRDefault="1C8F5AB8" w:rsidP="440C4053">
            <w:pPr>
              <w:spacing w:line="240" w:lineRule="exact"/>
              <w:rPr>
                <w:rFonts w:ascii="Calibri" w:eastAsia="Calibri" w:hAnsi="Calibri" w:cs="Calibri"/>
                <w:color w:val="000000" w:themeColor="text1"/>
              </w:rPr>
            </w:pPr>
            <w:r w:rsidRPr="440C4053">
              <w:rPr>
                <w:rFonts w:ascii="Calibri" w:eastAsia="Calibri" w:hAnsi="Calibri" w:cs="Calibri"/>
                <w:color w:val="000000" w:themeColor="text1"/>
              </w:rPr>
              <w:t>Hypothesis 1.</w:t>
            </w:r>
            <w:r w:rsidR="788B981B" w:rsidRPr="440C4053">
              <w:rPr>
                <w:rFonts w:ascii="Calibri" w:eastAsia="Calibri" w:hAnsi="Calibri" w:cs="Calibri"/>
                <w:color w:val="000000" w:themeColor="text1"/>
              </w:rPr>
              <w:t xml:space="preserve"> </w:t>
            </w:r>
          </w:p>
          <w:p w14:paraId="3801D2BD" w14:textId="45D5321D" w:rsidR="0022533D" w:rsidRDefault="60512A1D" w:rsidP="440C4053">
            <w:pPr>
              <w:spacing w:line="240" w:lineRule="exact"/>
              <w:rPr>
                <w:rFonts w:ascii="Calibri" w:eastAsia="Calibri" w:hAnsi="Calibri" w:cs="Calibri"/>
                <w:color w:val="000000" w:themeColor="text1"/>
              </w:rPr>
            </w:pPr>
            <w:r w:rsidRPr="60BDADEF">
              <w:rPr>
                <w:rFonts w:ascii="Calibri" w:eastAsia="Calibri" w:hAnsi="Calibri" w:cs="Calibri"/>
                <w:color w:val="000000" w:themeColor="text1"/>
              </w:rPr>
              <w:t>(Main effect) Those scoring higher in narcissism will select more symbolic/</w:t>
            </w:r>
            <w:r w:rsidR="4BB26DE5" w:rsidRPr="60BDADEF">
              <w:rPr>
                <w:rFonts w:ascii="Calibri" w:eastAsia="Calibri" w:hAnsi="Calibri" w:cs="Calibri"/>
                <w:color w:val="000000" w:themeColor="text1"/>
              </w:rPr>
              <w:t>flashy products</w:t>
            </w:r>
            <w:r w:rsidR="674385DA" w:rsidRPr="60BDADEF">
              <w:rPr>
                <w:rFonts w:ascii="Calibri" w:eastAsia="Calibri" w:hAnsi="Calibri" w:cs="Calibri"/>
                <w:color w:val="000000" w:themeColor="text1"/>
              </w:rPr>
              <w:t xml:space="preserve"> </w:t>
            </w:r>
            <w:r w:rsidRPr="60BDADEF">
              <w:rPr>
                <w:rFonts w:ascii="Calibri" w:eastAsia="Calibri" w:hAnsi="Calibri" w:cs="Calibri"/>
                <w:color w:val="000000" w:themeColor="text1"/>
              </w:rPr>
              <w:t xml:space="preserve">than </w:t>
            </w:r>
            <w:r w:rsidR="674385DA" w:rsidRPr="60BDADEF">
              <w:rPr>
                <w:rFonts w:ascii="Calibri" w:eastAsia="Calibri" w:hAnsi="Calibri" w:cs="Calibri"/>
                <w:color w:val="000000" w:themeColor="text1"/>
              </w:rPr>
              <w:t>utilitarian</w:t>
            </w:r>
            <w:r w:rsidRPr="60BDADEF">
              <w:rPr>
                <w:rFonts w:ascii="Calibri" w:eastAsia="Calibri" w:hAnsi="Calibri" w:cs="Calibri"/>
                <w:color w:val="000000" w:themeColor="text1"/>
              </w:rPr>
              <w:t>/practical</w:t>
            </w:r>
            <w:r w:rsidR="674385DA" w:rsidRPr="60BDADEF">
              <w:rPr>
                <w:rFonts w:ascii="Calibri" w:eastAsia="Calibri" w:hAnsi="Calibri" w:cs="Calibri"/>
                <w:color w:val="000000" w:themeColor="text1"/>
              </w:rPr>
              <w:t xml:space="preserve"> products</w:t>
            </w:r>
            <w:r w:rsidRPr="60BDADEF">
              <w:rPr>
                <w:rFonts w:ascii="Calibri" w:eastAsia="Calibri" w:hAnsi="Calibri" w:cs="Calibri"/>
                <w:color w:val="000000" w:themeColor="text1"/>
              </w:rPr>
              <w:t xml:space="preserve"> in the consumer decision task</w:t>
            </w:r>
            <w:r w:rsidR="4E59FD1B" w:rsidRPr="60BDADEF">
              <w:rPr>
                <w:rFonts w:ascii="Calibri" w:eastAsia="Calibri" w:hAnsi="Calibri" w:cs="Calibri"/>
                <w:color w:val="000000" w:themeColor="text1"/>
              </w:rPr>
              <w:t xml:space="preserve"> (replication)</w:t>
            </w:r>
            <w:r w:rsidR="4BB26DE5" w:rsidRPr="60BDADEF">
              <w:rPr>
                <w:rFonts w:ascii="Calibri" w:eastAsia="Calibri" w:hAnsi="Calibri" w:cs="Calibri"/>
                <w:color w:val="000000" w:themeColor="text1"/>
              </w:rPr>
              <w:t>.</w:t>
            </w:r>
          </w:p>
          <w:p w14:paraId="14361D31" w14:textId="77777777" w:rsidR="00910D29" w:rsidRDefault="6A7941B3" w:rsidP="440C4053">
            <w:pPr>
              <w:spacing w:line="240" w:lineRule="exact"/>
              <w:rPr>
                <w:rFonts w:ascii="Calibri" w:eastAsia="Calibri" w:hAnsi="Calibri" w:cs="Calibri"/>
                <w:color w:val="000000" w:themeColor="text1"/>
              </w:rPr>
            </w:pPr>
            <w:r w:rsidRPr="440C4053">
              <w:rPr>
                <w:rFonts w:ascii="Calibri" w:eastAsia="Calibri" w:hAnsi="Calibri" w:cs="Calibri"/>
                <w:color w:val="000000" w:themeColor="text1"/>
              </w:rPr>
              <w:t>Hypothesis 2.</w:t>
            </w:r>
            <w:r w:rsidR="61EE4F3A" w:rsidRPr="440C4053">
              <w:rPr>
                <w:rFonts w:ascii="Calibri" w:eastAsia="Calibri" w:hAnsi="Calibri" w:cs="Calibri"/>
                <w:color w:val="000000" w:themeColor="text1"/>
              </w:rPr>
              <w:t xml:space="preserve"> </w:t>
            </w:r>
          </w:p>
          <w:p w14:paraId="24C8B15F" w14:textId="2CD01D74" w:rsidR="0022533D" w:rsidRPr="0022533D" w:rsidRDefault="1AF12655" w:rsidP="00910D29">
            <w:pPr>
              <w:spacing w:line="240" w:lineRule="exact"/>
              <w:rPr>
                <w:b/>
                <w:bCs/>
                <w:sz w:val="24"/>
                <w:szCs w:val="24"/>
              </w:rPr>
            </w:pPr>
            <w:r w:rsidRPr="60BDADEF">
              <w:rPr>
                <w:rFonts w:ascii="Calibri" w:eastAsia="Calibri" w:hAnsi="Calibri" w:cs="Calibri"/>
                <w:color w:val="000000" w:themeColor="text1"/>
              </w:rPr>
              <w:t>(Interaction) Those scoring higher in narcissism and exposed to the product unavailable condition will show lower MIL scores than those in the product available condition</w:t>
            </w:r>
            <w:r w:rsidR="32D05828" w:rsidRPr="60BDADEF">
              <w:rPr>
                <w:rFonts w:ascii="Calibri" w:eastAsia="Calibri" w:hAnsi="Calibri" w:cs="Calibri"/>
                <w:color w:val="000000" w:themeColor="text1"/>
              </w:rPr>
              <w:t xml:space="preserve"> (novel)</w:t>
            </w:r>
            <w:r w:rsidRPr="60BDADEF">
              <w:rPr>
                <w:rFonts w:ascii="Calibri" w:eastAsia="Calibri" w:hAnsi="Calibri" w:cs="Calibri"/>
                <w:color w:val="000000" w:themeColor="text1"/>
              </w:rPr>
              <w:t xml:space="preserve">. </w:t>
            </w:r>
          </w:p>
        </w:tc>
      </w:tr>
    </w:tbl>
    <w:p w14:paraId="0A939E19" w14:textId="77777777" w:rsidR="00A16C95" w:rsidRDefault="00A16C95" w:rsidP="00A16C95">
      <w:pPr>
        <w:rPr>
          <w:b/>
          <w:bCs/>
          <w:sz w:val="24"/>
          <w:szCs w:val="24"/>
        </w:rPr>
      </w:pPr>
    </w:p>
    <w:p w14:paraId="305D8976" w14:textId="04A69DBB" w:rsidR="00A16C95" w:rsidRDefault="00A16C95" w:rsidP="00A16C95">
      <w:pPr>
        <w:pStyle w:val="ListParagraph"/>
        <w:numPr>
          <w:ilvl w:val="0"/>
          <w:numId w:val="1"/>
        </w:numPr>
        <w:rPr>
          <w:b/>
          <w:bCs/>
          <w:sz w:val="24"/>
          <w:szCs w:val="24"/>
        </w:rPr>
      </w:pPr>
      <w:r w:rsidRPr="0022533D">
        <w:rPr>
          <w:b/>
          <w:bCs/>
          <w:sz w:val="24"/>
          <w:szCs w:val="24"/>
        </w:rPr>
        <w:t>Sample and setting</w:t>
      </w:r>
    </w:p>
    <w:tbl>
      <w:tblPr>
        <w:tblStyle w:val="TableGrid"/>
        <w:tblW w:w="0" w:type="auto"/>
        <w:tblLook w:val="04A0" w:firstRow="1" w:lastRow="0" w:firstColumn="1" w:lastColumn="0" w:noHBand="0" w:noVBand="1"/>
      </w:tblPr>
      <w:tblGrid>
        <w:gridCol w:w="9016"/>
      </w:tblGrid>
      <w:tr w:rsidR="00AC77FF" w14:paraId="76FD8B15" w14:textId="77777777" w:rsidTr="440C4053">
        <w:tc>
          <w:tcPr>
            <w:tcW w:w="9016" w:type="dxa"/>
          </w:tcPr>
          <w:p w14:paraId="640D8D95" w14:textId="4A7FA000" w:rsidR="00AC77FF" w:rsidRDefault="00AC77FF" w:rsidP="00AC77FF">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w:t>
            </w:r>
            <w:proofErr w:type="gramStart"/>
            <w:r w:rsidRPr="00742788">
              <w:rPr>
                <w:b/>
                <w:bCs/>
                <w:sz w:val="24"/>
                <w:szCs w:val="24"/>
              </w:rPr>
              <w:t>e.g.</w:t>
            </w:r>
            <w:proofErr w:type="gramEnd"/>
            <w:r w:rsidRPr="00742788">
              <w:rPr>
                <w:b/>
                <w:bCs/>
                <w:sz w:val="24"/>
                <w:szCs w:val="24"/>
              </w:rPr>
              <w:t xml:space="preserve"> fellow students, club members)? List inclusion / e</w:t>
            </w:r>
            <w:r>
              <w:rPr>
                <w:b/>
                <w:bCs/>
                <w:sz w:val="24"/>
                <w:szCs w:val="24"/>
              </w:rPr>
              <w:t>xclusion criteria if applicable.</w:t>
            </w:r>
          </w:p>
        </w:tc>
      </w:tr>
      <w:tr w:rsidR="00AC77FF" w14:paraId="236ADCE5" w14:textId="77777777" w:rsidTr="440C4053">
        <w:tc>
          <w:tcPr>
            <w:tcW w:w="9016" w:type="dxa"/>
          </w:tcPr>
          <w:p w14:paraId="77CD8B6D" w14:textId="73CD637F" w:rsidR="00AC77FF" w:rsidRDefault="3E1AE020" w:rsidP="440C4053">
            <w:pPr>
              <w:rPr>
                <w:sz w:val="24"/>
                <w:szCs w:val="24"/>
              </w:rPr>
            </w:pPr>
            <w:r w:rsidRPr="440C4053">
              <w:rPr>
                <w:sz w:val="24"/>
                <w:szCs w:val="24"/>
              </w:rPr>
              <w:t xml:space="preserve">Participants will be </w:t>
            </w:r>
            <w:r w:rsidR="00910D29">
              <w:rPr>
                <w:sz w:val="24"/>
                <w:szCs w:val="24"/>
              </w:rPr>
              <w:t>recruited via Prolific</w:t>
            </w:r>
            <w:r w:rsidRPr="440C4053">
              <w:rPr>
                <w:sz w:val="24"/>
                <w:szCs w:val="24"/>
              </w:rPr>
              <w:t>. They must be over the age of 18</w:t>
            </w:r>
            <w:r w:rsidR="00320B2B">
              <w:rPr>
                <w:sz w:val="24"/>
                <w:szCs w:val="24"/>
              </w:rPr>
              <w:t xml:space="preserve">, speak fluent English, </w:t>
            </w:r>
            <w:r w:rsidR="00910D29">
              <w:rPr>
                <w:sz w:val="24"/>
                <w:szCs w:val="24"/>
              </w:rPr>
              <w:t xml:space="preserve">and </w:t>
            </w:r>
            <w:r w:rsidR="00910D29" w:rsidRPr="440C4053">
              <w:rPr>
                <w:sz w:val="24"/>
                <w:szCs w:val="24"/>
              </w:rPr>
              <w:t>have access to the internet.</w:t>
            </w:r>
            <w:r w:rsidR="00910D29">
              <w:rPr>
                <w:sz w:val="24"/>
                <w:szCs w:val="24"/>
              </w:rPr>
              <w:t xml:space="preserve"> </w:t>
            </w:r>
            <w:r w:rsidR="58EABA72" w:rsidRPr="440C4053">
              <w:rPr>
                <w:sz w:val="24"/>
                <w:szCs w:val="24"/>
              </w:rPr>
              <w:t xml:space="preserve">Participants must identify as either a male or female </w:t>
            </w:r>
            <w:proofErr w:type="gramStart"/>
            <w:r w:rsidR="58EABA72" w:rsidRPr="440C4053">
              <w:rPr>
                <w:sz w:val="24"/>
                <w:szCs w:val="24"/>
              </w:rPr>
              <w:t>in order to</w:t>
            </w:r>
            <w:proofErr w:type="gramEnd"/>
            <w:r w:rsidR="58EABA72" w:rsidRPr="440C4053">
              <w:rPr>
                <w:sz w:val="24"/>
                <w:szCs w:val="24"/>
              </w:rPr>
              <w:t xml:space="preserve"> be assigned gender specific products which they must rate</w:t>
            </w:r>
            <w:r w:rsidR="00910D29">
              <w:rPr>
                <w:sz w:val="24"/>
                <w:szCs w:val="24"/>
              </w:rPr>
              <w:t xml:space="preserve">. </w:t>
            </w:r>
          </w:p>
        </w:tc>
      </w:tr>
    </w:tbl>
    <w:p w14:paraId="4760351F" w14:textId="2ACBC93A" w:rsidR="00AC77FF" w:rsidRDefault="00AC77FF" w:rsidP="00A16C95">
      <w:pPr>
        <w:rPr>
          <w:b/>
          <w:bCs/>
          <w:sz w:val="24"/>
          <w:szCs w:val="24"/>
        </w:rPr>
      </w:pPr>
    </w:p>
    <w:p w14:paraId="66F38D82" w14:textId="77777777" w:rsidR="009F0D7A" w:rsidRDefault="009F0D7A"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49B9783A" w14:textId="77777777" w:rsidTr="60BDADEF">
        <w:tc>
          <w:tcPr>
            <w:tcW w:w="9016" w:type="dxa"/>
          </w:tcPr>
          <w:p w14:paraId="57FAC08B" w14:textId="3DE92340" w:rsidR="00AC77FF" w:rsidRDefault="00AC77FF" w:rsidP="00A16C95">
            <w:pPr>
              <w:rPr>
                <w:b/>
                <w:bCs/>
                <w:sz w:val="24"/>
                <w:szCs w:val="24"/>
              </w:rPr>
            </w:pPr>
            <w:r w:rsidRPr="00AC77FF">
              <w:rPr>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14:paraId="7B5A45F6" w14:textId="77777777" w:rsidTr="60BDADEF">
        <w:tc>
          <w:tcPr>
            <w:tcW w:w="9016" w:type="dxa"/>
          </w:tcPr>
          <w:p w14:paraId="6B4619D7" w14:textId="39A8EEFD" w:rsidR="00AC77FF" w:rsidRDefault="2A1BAD0A" w:rsidP="440C4053">
            <w:pPr>
              <w:rPr>
                <w:sz w:val="24"/>
                <w:szCs w:val="24"/>
              </w:rPr>
            </w:pPr>
            <w:r w:rsidRPr="60BDADEF">
              <w:rPr>
                <w:sz w:val="24"/>
                <w:szCs w:val="24"/>
              </w:rPr>
              <w:t xml:space="preserve">Participants will be recruited </w:t>
            </w:r>
            <w:r w:rsidRPr="00D0562A">
              <w:rPr>
                <w:sz w:val="24"/>
                <w:szCs w:val="24"/>
                <w:highlight w:val="yellow"/>
                <w:rPrChange w:id="0" w:author="Natalie Berry" w:date="2021-07-19T13:38:00Z">
                  <w:rPr>
                    <w:sz w:val="24"/>
                    <w:szCs w:val="24"/>
                  </w:rPr>
                </w:rPrChange>
              </w:rPr>
              <w:t>via</w:t>
            </w:r>
            <w:r w:rsidR="1AF12655" w:rsidRPr="00D0562A">
              <w:rPr>
                <w:sz w:val="24"/>
                <w:szCs w:val="24"/>
                <w:highlight w:val="yellow"/>
                <w:rPrChange w:id="1" w:author="Natalie Berry" w:date="2021-07-19T13:38:00Z">
                  <w:rPr>
                    <w:sz w:val="24"/>
                    <w:szCs w:val="24"/>
                  </w:rPr>
                </w:rPrChange>
              </w:rPr>
              <w:t xml:space="preserve"> </w:t>
            </w:r>
            <w:r w:rsidR="00D0562A" w:rsidRPr="00D0562A">
              <w:rPr>
                <w:sz w:val="24"/>
                <w:szCs w:val="24"/>
                <w:highlight w:val="yellow"/>
                <w:rPrChange w:id="2" w:author="Natalie Berry" w:date="2021-07-19T13:38:00Z">
                  <w:rPr>
                    <w:sz w:val="24"/>
                    <w:szCs w:val="24"/>
                  </w:rPr>
                </w:rPrChange>
              </w:rPr>
              <w:t>call for Participants</w:t>
            </w:r>
            <w:r w:rsidR="1AF12655" w:rsidRPr="60BDADEF">
              <w:rPr>
                <w:sz w:val="24"/>
                <w:szCs w:val="24"/>
              </w:rPr>
              <w:t xml:space="preserve">. We </w:t>
            </w:r>
            <w:r w:rsidRPr="60BDADEF">
              <w:rPr>
                <w:sz w:val="24"/>
                <w:szCs w:val="24"/>
              </w:rPr>
              <w:t>will r</w:t>
            </w:r>
            <w:r w:rsidR="1AF12655" w:rsidRPr="60BDADEF">
              <w:rPr>
                <w:sz w:val="24"/>
                <w:szCs w:val="24"/>
              </w:rPr>
              <w:t xml:space="preserve">ecruit </w:t>
            </w:r>
            <w:r w:rsidR="18958710" w:rsidRPr="60BDADEF">
              <w:rPr>
                <w:sz w:val="24"/>
                <w:szCs w:val="24"/>
              </w:rPr>
              <w:t xml:space="preserve">200 </w:t>
            </w:r>
            <w:r w:rsidR="1AF12655" w:rsidRPr="60BDADEF">
              <w:rPr>
                <w:sz w:val="24"/>
                <w:szCs w:val="24"/>
              </w:rPr>
              <w:t xml:space="preserve">participants. </w:t>
            </w:r>
          </w:p>
        </w:tc>
      </w:tr>
    </w:tbl>
    <w:p w14:paraId="0A9808EC"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3DBEF5D" w14:textId="77777777" w:rsidTr="00320B2B">
        <w:tc>
          <w:tcPr>
            <w:tcW w:w="9016" w:type="dxa"/>
          </w:tcPr>
          <w:p w14:paraId="059AEF53" w14:textId="433B74F6" w:rsidR="00A16C95" w:rsidRPr="0022533D" w:rsidRDefault="00A16C95" w:rsidP="00AE648E">
            <w:pPr>
              <w:rPr>
                <w:b/>
                <w:bCs/>
                <w:sz w:val="24"/>
                <w:szCs w:val="24"/>
              </w:rPr>
            </w:pPr>
            <w:r w:rsidRPr="0022533D">
              <w:rPr>
                <w:b/>
                <w:bCs/>
                <w:sz w:val="24"/>
                <w:szCs w:val="24"/>
              </w:rPr>
              <w:lastRenderedPageBreak/>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00742788" w:rsidRPr="00AE648E">
              <w:rPr>
                <w:b/>
                <w:bCs/>
                <w:sz w:val="24"/>
                <w:szCs w:val="24"/>
              </w:rPr>
              <w:t>e.g.</w:t>
            </w:r>
            <w:r w:rsidR="00CD0B88">
              <w:rPr>
                <w:b/>
                <w:bCs/>
                <w:sz w:val="24"/>
                <w:szCs w:val="24"/>
              </w:rPr>
              <w:t>,</w:t>
            </w:r>
            <w:r w:rsidR="00742788" w:rsidRPr="00AE648E">
              <w:rPr>
                <w:b/>
                <w:bCs/>
                <w:sz w:val="24"/>
                <w:szCs w:val="24"/>
              </w:rPr>
              <w:t xml:space="preserve"> teache</w:t>
            </w:r>
            <w:r w:rsidR="00AE648E" w:rsidRPr="00AE648E">
              <w:rPr>
                <w:b/>
                <w:bCs/>
                <w:sz w:val="24"/>
                <w:szCs w:val="24"/>
              </w:rPr>
              <w:t>r, friend, boss, clinician, etc</w:t>
            </w:r>
            <w:r w:rsidR="00CD0B88">
              <w:rPr>
                <w:b/>
                <w:bCs/>
                <w:sz w:val="24"/>
                <w:szCs w:val="24"/>
              </w:rPr>
              <w:t>.</w:t>
            </w:r>
          </w:p>
        </w:tc>
      </w:tr>
      <w:tr w:rsidR="00320B2B" w:rsidRPr="0022533D" w14:paraId="74EF7113" w14:textId="77777777" w:rsidTr="00320B2B">
        <w:trPr>
          <w:trHeight w:val="56"/>
        </w:trPr>
        <w:tc>
          <w:tcPr>
            <w:tcW w:w="9016" w:type="dxa"/>
          </w:tcPr>
          <w:p w14:paraId="410EEEE4" w14:textId="32BFCF7B" w:rsidR="00320B2B" w:rsidRPr="0022533D" w:rsidRDefault="00320B2B" w:rsidP="00320B2B">
            <w:pPr>
              <w:rPr>
                <w:b/>
                <w:bCs/>
                <w:sz w:val="24"/>
                <w:szCs w:val="24"/>
              </w:rPr>
            </w:pPr>
            <w:r w:rsidRPr="0086353C">
              <w:rPr>
                <w:bCs/>
                <w:sz w:val="24"/>
                <w:szCs w:val="24"/>
              </w:rPr>
              <w:t>There is no relationship between researcher and sample.</w:t>
            </w:r>
          </w:p>
        </w:tc>
      </w:tr>
    </w:tbl>
    <w:p w14:paraId="20D1D459"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F7EDEBB" w14:textId="77777777" w:rsidTr="440C4053">
        <w:tc>
          <w:tcPr>
            <w:tcW w:w="9016" w:type="dxa"/>
          </w:tcPr>
          <w:p w14:paraId="2CCC2A48" w14:textId="539224D4" w:rsidR="00A16C95" w:rsidRPr="0022533D" w:rsidRDefault="00A16C95" w:rsidP="00CD0B88">
            <w:pPr>
              <w:rPr>
                <w:b/>
                <w:bCs/>
                <w:sz w:val="24"/>
                <w:szCs w:val="24"/>
              </w:rPr>
            </w:pPr>
            <w:r w:rsidRPr="00CD0B88">
              <w:rPr>
                <w:b/>
                <w:bCs/>
                <w:sz w:val="24"/>
                <w:szCs w:val="24"/>
              </w:rPr>
              <w:t>3.4</w:t>
            </w:r>
            <w:r w:rsidR="00A03ED5" w:rsidRPr="00CD0B88">
              <w:rPr>
                <w:b/>
                <w:bCs/>
                <w:sz w:val="24"/>
                <w:szCs w:val="24"/>
              </w:rPr>
              <w:t xml:space="preserve"> </w:t>
            </w:r>
            <w:r w:rsidR="00CD0B88">
              <w:rPr>
                <w:b/>
                <w:bCs/>
                <w:sz w:val="24"/>
                <w:szCs w:val="24"/>
              </w:rPr>
              <w:t>How will you obtain the consent of participants? (</w:t>
            </w:r>
            <w:proofErr w:type="gramStart"/>
            <w:r w:rsidR="00CD0B88" w:rsidRPr="004439C1">
              <w:rPr>
                <w:bCs/>
                <w:i/>
                <w:sz w:val="24"/>
                <w:szCs w:val="24"/>
              </w:rPr>
              <w:t>please</w:t>
            </w:r>
            <w:proofErr w:type="gramEnd"/>
            <w:r w:rsidR="00CD0B88" w:rsidRPr="004439C1">
              <w:rPr>
                <w:bCs/>
                <w:i/>
                <w:sz w:val="24"/>
                <w:szCs w:val="24"/>
              </w:rPr>
              <w:t xml:space="preserve"> upload a copy of the consent form if obtaining written consent</w:t>
            </w:r>
            <w:r w:rsidR="004439C1">
              <w:rPr>
                <w:b/>
                <w:bCs/>
                <w:sz w:val="24"/>
                <w:szCs w:val="24"/>
              </w:rPr>
              <w:t>)</w:t>
            </w:r>
            <w:r w:rsidR="00CD0B88">
              <w:rPr>
                <w:b/>
                <w:bCs/>
                <w:sz w:val="24"/>
                <w:szCs w:val="24"/>
              </w:rPr>
              <w:t xml:space="preserve"> </w:t>
            </w:r>
            <w:r w:rsidR="00930E86" w:rsidRPr="00930E86">
              <w:rPr>
                <w:b/>
                <w:bCs/>
                <w:sz w:val="24"/>
                <w:szCs w:val="24"/>
              </w:rPr>
              <w:t>NB A separate consent form is not needed for online surveys where consent can be indicated by ticking/checking a consent box (normally at the end of the PIS).  Other online study designs may still require a consent form or alternative procedure (for example, recorded verbal consent for online interviews).</w:t>
            </w:r>
          </w:p>
        </w:tc>
      </w:tr>
      <w:tr w:rsidR="00A16C95" w:rsidRPr="0022533D" w14:paraId="2C998DEA" w14:textId="77777777" w:rsidTr="440C4053">
        <w:trPr>
          <w:trHeight w:val="165"/>
        </w:trPr>
        <w:tc>
          <w:tcPr>
            <w:tcW w:w="9016" w:type="dxa"/>
          </w:tcPr>
          <w:p w14:paraId="1BD745B2" w14:textId="2257E30C" w:rsidR="0022533D" w:rsidRPr="0022533D" w:rsidRDefault="74231497" w:rsidP="00B6168F">
            <w:pPr>
              <w:rPr>
                <w:b/>
                <w:bCs/>
                <w:sz w:val="24"/>
                <w:szCs w:val="24"/>
              </w:rPr>
            </w:pPr>
            <w:r w:rsidRPr="440C4053">
              <w:rPr>
                <w:sz w:val="24"/>
                <w:szCs w:val="24"/>
              </w:rPr>
              <w:t>As the study is an online study the participant must read the Terms and Conditions and must consent by ticking the appropriate box.</w:t>
            </w:r>
          </w:p>
        </w:tc>
      </w:tr>
    </w:tbl>
    <w:p w14:paraId="383A5DDF" w14:textId="77777777" w:rsidR="00A03ED5" w:rsidRDefault="00A03ED5" w:rsidP="00A16C95">
      <w:pPr>
        <w:rPr>
          <w:b/>
          <w:bCs/>
          <w:sz w:val="24"/>
          <w:szCs w:val="24"/>
        </w:rPr>
      </w:pPr>
    </w:p>
    <w:tbl>
      <w:tblPr>
        <w:tblStyle w:val="TableGrid"/>
        <w:tblW w:w="9083" w:type="dxa"/>
        <w:tblLook w:val="04A0" w:firstRow="1" w:lastRow="0" w:firstColumn="1" w:lastColumn="0" w:noHBand="0" w:noVBand="1"/>
      </w:tblPr>
      <w:tblGrid>
        <w:gridCol w:w="9083"/>
      </w:tblGrid>
      <w:tr w:rsidR="0054630D" w:rsidRPr="0054630D" w14:paraId="1625AC46" w14:textId="77777777" w:rsidTr="3829033C">
        <w:trPr>
          <w:trHeight w:val="614"/>
        </w:trPr>
        <w:tc>
          <w:tcPr>
            <w:tcW w:w="9083" w:type="dxa"/>
          </w:tcPr>
          <w:p w14:paraId="7EB23845" w14:textId="77777777" w:rsidR="0054630D" w:rsidRPr="0054630D" w:rsidRDefault="0054630D" w:rsidP="0054630D">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0054630D" w:rsidRPr="0054630D" w14:paraId="7637A8C8" w14:textId="77777777" w:rsidTr="3829033C">
        <w:trPr>
          <w:trHeight w:val="119"/>
        </w:trPr>
        <w:tc>
          <w:tcPr>
            <w:tcW w:w="9083" w:type="dxa"/>
            <w:tcBorders>
              <w:bottom w:val="single" w:sz="4" w:space="0" w:color="auto"/>
            </w:tcBorders>
          </w:tcPr>
          <w:p w14:paraId="76E62573" w14:textId="7C029346" w:rsidR="0054630D" w:rsidRPr="0054630D" w:rsidRDefault="49DDD9AD" w:rsidP="3829033C">
            <w:pPr>
              <w:rPr>
                <w:highlight w:val="yellow"/>
              </w:rPr>
            </w:pPr>
            <w:r w:rsidRPr="3829033C">
              <w:t xml:space="preserve">No. Deception is involved but the study is consistent with the cover story of exploring personality and marketing decisions. </w:t>
            </w:r>
          </w:p>
        </w:tc>
      </w:tr>
    </w:tbl>
    <w:p w14:paraId="6AA1C684" w14:textId="77777777" w:rsidR="009F0D7A" w:rsidRDefault="009F0D7A" w:rsidP="009F0D7A">
      <w:pPr>
        <w:pStyle w:val="ListParagraph"/>
        <w:rPr>
          <w:b/>
          <w:bCs/>
          <w:sz w:val="24"/>
          <w:szCs w:val="24"/>
        </w:rPr>
      </w:pPr>
    </w:p>
    <w:p w14:paraId="78A454F5" w14:textId="61468D26" w:rsidR="00A16C95" w:rsidRDefault="00A16C95" w:rsidP="00A16C95">
      <w:pPr>
        <w:pStyle w:val="ListParagraph"/>
        <w:numPr>
          <w:ilvl w:val="0"/>
          <w:numId w:val="1"/>
        </w:numPr>
        <w:rPr>
          <w:b/>
          <w:bCs/>
          <w:sz w:val="24"/>
          <w:szCs w:val="24"/>
        </w:rPr>
      </w:pPr>
      <w:r w:rsidRPr="0022533D">
        <w:rPr>
          <w:b/>
          <w:bCs/>
          <w:sz w:val="24"/>
          <w:szCs w:val="24"/>
        </w:rPr>
        <w:t xml:space="preserve">Research procedures, </w:t>
      </w:r>
      <w:proofErr w:type="gramStart"/>
      <w:r w:rsidRPr="0022533D">
        <w:rPr>
          <w:b/>
          <w:bCs/>
          <w:sz w:val="24"/>
          <w:szCs w:val="24"/>
        </w:rPr>
        <w:t>interventions</w:t>
      </w:r>
      <w:proofErr w:type="gramEnd"/>
      <w:r w:rsidRPr="0022533D">
        <w:rPr>
          <w:b/>
          <w:bCs/>
          <w:sz w:val="24"/>
          <w:szCs w:val="24"/>
        </w:rPr>
        <w:t xml:space="preserve"> and measurements</w:t>
      </w:r>
    </w:p>
    <w:tbl>
      <w:tblPr>
        <w:tblStyle w:val="TableGrid"/>
        <w:tblW w:w="0" w:type="auto"/>
        <w:tblLook w:val="04A0" w:firstRow="1" w:lastRow="0" w:firstColumn="1" w:lastColumn="0" w:noHBand="0" w:noVBand="1"/>
      </w:tblPr>
      <w:tblGrid>
        <w:gridCol w:w="9016"/>
      </w:tblGrid>
      <w:tr w:rsidR="00AC77FF" w14:paraId="4E004BF6" w14:textId="77777777" w:rsidTr="3829033C">
        <w:tc>
          <w:tcPr>
            <w:tcW w:w="9016" w:type="dxa"/>
          </w:tcPr>
          <w:p w14:paraId="7C1508D2" w14:textId="6E301B4E" w:rsidR="00AC77FF" w:rsidRDefault="00AC77FF" w:rsidP="00AC77FF">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including time and travel. </w:t>
            </w:r>
            <w:r w:rsidRPr="004439C1">
              <w:rPr>
                <w:bCs/>
                <w:i/>
                <w:sz w:val="24"/>
                <w:szCs w:val="24"/>
              </w:rPr>
              <w:t>Upload copies of questionnaires and interview schedules to ERGO.</w:t>
            </w:r>
          </w:p>
        </w:tc>
      </w:tr>
      <w:tr w:rsidR="00AC77FF" w14:paraId="4804DFA2" w14:textId="77777777" w:rsidTr="3829033C">
        <w:tc>
          <w:tcPr>
            <w:tcW w:w="9016" w:type="dxa"/>
          </w:tcPr>
          <w:p w14:paraId="5FB60BDD" w14:textId="75D5C48D" w:rsidR="00320B2B" w:rsidRDefault="49DDD9AD" w:rsidP="3829033C">
            <w:r w:rsidRPr="3829033C">
              <w:t>The procedure is outline</w:t>
            </w:r>
            <w:r w:rsidR="003D46B5" w:rsidRPr="3829033C">
              <w:t>d</w:t>
            </w:r>
            <w:r w:rsidRPr="3829033C">
              <w:t xml:space="preserve"> is section 2.4. </w:t>
            </w:r>
            <w:r w:rsidR="003D46B5" w:rsidRPr="3829033C">
              <w:t xml:space="preserve">We anticipate that the study will take 25 minutes to complete (to be confirmed through </w:t>
            </w:r>
            <w:r w:rsidR="00B00E82" w:rsidRPr="3829033C">
              <w:t xml:space="preserve">further </w:t>
            </w:r>
            <w:r w:rsidR="003D46B5" w:rsidRPr="3829033C">
              <w:t xml:space="preserve">piloting). Copies of all questionnaires are attached. </w:t>
            </w:r>
          </w:p>
          <w:p w14:paraId="7C6EF6F4" w14:textId="3CF53F6E" w:rsidR="00AC77FF" w:rsidRDefault="00AC77FF" w:rsidP="00B00E82">
            <w:pPr>
              <w:spacing w:line="276" w:lineRule="exact"/>
              <w:ind w:left="709" w:hanging="709"/>
              <w:jc w:val="both"/>
              <w:rPr>
                <w:sz w:val="24"/>
                <w:szCs w:val="24"/>
              </w:rPr>
            </w:pPr>
          </w:p>
        </w:tc>
      </w:tr>
    </w:tbl>
    <w:p w14:paraId="309550C0" w14:textId="7AAA2C77" w:rsidR="00A16C95"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667F518A" w14:textId="77777777" w:rsidTr="3829033C">
        <w:tc>
          <w:tcPr>
            <w:tcW w:w="9016" w:type="dxa"/>
          </w:tcPr>
          <w:p w14:paraId="3EAF4F3B" w14:textId="103E96EF" w:rsidR="00AC77FF" w:rsidRDefault="00AC77FF" w:rsidP="00AC77F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14:paraId="5A588D2B" w14:textId="77777777" w:rsidTr="3829033C">
        <w:tc>
          <w:tcPr>
            <w:tcW w:w="9016" w:type="dxa"/>
          </w:tcPr>
          <w:p w14:paraId="27637C42" w14:textId="4DDD9B32" w:rsidR="00AC77FF" w:rsidRDefault="50447011" w:rsidP="3829033C">
            <w:pPr>
              <w:spacing w:after="200" w:line="276" w:lineRule="auto"/>
            </w:pPr>
            <w:r w:rsidRPr="3829033C">
              <w:t>P</w:t>
            </w:r>
            <w:r w:rsidR="04B0BECA" w:rsidRPr="3829033C">
              <w:t xml:space="preserve">articipants </w:t>
            </w:r>
            <w:r w:rsidRPr="3829033C">
              <w:t>will be</w:t>
            </w:r>
            <w:r w:rsidR="04B0BECA" w:rsidRPr="3829033C">
              <w:t xml:space="preserve"> told that the </w:t>
            </w:r>
            <w:r w:rsidRPr="3829033C">
              <w:t>researchers</w:t>
            </w:r>
            <w:r w:rsidR="04B0BECA" w:rsidRPr="3829033C">
              <w:t xml:space="preserve"> are working closely with a </w:t>
            </w:r>
            <w:r w:rsidRPr="3829033C">
              <w:t>m</w:t>
            </w:r>
            <w:r w:rsidR="04B0BECA" w:rsidRPr="3829033C">
              <w:t xml:space="preserve">arketing company </w:t>
            </w:r>
            <w:r w:rsidRPr="3829033C">
              <w:t xml:space="preserve">to explore personality and </w:t>
            </w:r>
            <w:r w:rsidR="04B0BECA" w:rsidRPr="3829033C">
              <w:t>consumer behaviour</w:t>
            </w:r>
            <w:r w:rsidRPr="3829033C">
              <w:t xml:space="preserve">. We are not working with a marketing company but using this cover story allows us to manipulate product availability as the key manipulation in this study. </w:t>
            </w:r>
          </w:p>
          <w:p w14:paraId="0D1E2695" w14:textId="1A63E45B" w:rsidR="00AC77FF" w:rsidRDefault="4A23BF9E" w:rsidP="3829033C">
            <w:pPr>
              <w:spacing w:after="200" w:line="276" w:lineRule="auto"/>
            </w:pPr>
            <w:r w:rsidRPr="3829033C">
              <w:t>A</w:t>
            </w:r>
            <w:r w:rsidR="46FDCAA1" w:rsidRPr="3829033C">
              <w:t xml:space="preserve">s part of this cover story, </w:t>
            </w:r>
            <w:r w:rsidRPr="3829033C">
              <w:t xml:space="preserve">participants </w:t>
            </w:r>
            <w:r w:rsidR="46FDCAA1" w:rsidRPr="3829033C">
              <w:t xml:space="preserve">will be </w:t>
            </w:r>
            <w:r w:rsidRPr="3829033C">
              <w:t xml:space="preserve">told during the study that they </w:t>
            </w:r>
            <w:proofErr w:type="gramStart"/>
            <w:r w:rsidRPr="3829033C">
              <w:t>have the opportunity to</w:t>
            </w:r>
            <w:proofErr w:type="gramEnd"/>
            <w:r w:rsidRPr="3829033C">
              <w:t xml:space="preserve"> be entered into a prize draw to win their chosen product. </w:t>
            </w:r>
            <w:r w:rsidR="46FDCAA1" w:rsidRPr="3829033C">
              <w:t>This allows us to block the ability to own certain products to see if MIL is negatively impacted. Instead, all participants will be told at the end of the study that they will all be entered into a prize draw to win</w:t>
            </w:r>
            <w:r w:rsidR="2074A9BC" w:rsidRPr="3829033C">
              <w:t xml:space="preserve"> one of two Amazon vouchers (worth £25 or equivalent).</w:t>
            </w:r>
            <w:r w:rsidR="6FCFB7B5" w:rsidRPr="3829033C">
              <w:t xml:space="preserve"> </w:t>
            </w:r>
          </w:p>
          <w:p w14:paraId="3D68036F" w14:textId="69683F9D" w:rsidR="00AC77FF" w:rsidRDefault="2B9553EA" w:rsidP="3829033C">
            <w:pPr>
              <w:spacing w:after="200" w:line="276" w:lineRule="auto"/>
            </w:pPr>
            <w:r w:rsidRPr="3829033C">
              <w:t>Furthermore, for the consumer task, t</w:t>
            </w:r>
            <w:r w:rsidR="7A1380AE" w:rsidRPr="3829033C">
              <w:t xml:space="preserve">he descriptions of the products may not accurately describe the </w:t>
            </w:r>
            <w:r w:rsidRPr="3829033C">
              <w:t xml:space="preserve">actual </w:t>
            </w:r>
            <w:r w:rsidR="7A1380AE" w:rsidRPr="3829033C">
              <w:t>product</w:t>
            </w:r>
            <w:r w:rsidRPr="3829033C">
              <w:t>. P</w:t>
            </w:r>
            <w:r w:rsidR="7A1380AE" w:rsidRPr="3829033C">
              <w:t>articipants will be debriefed afterwards o</w:t>
            </w:r>
            <w:r w:rsidRPr="3829033C">
              <w:t>n</w:t>
            </w:r>
            <w:r w:rsidR="7A1380AE" w:rsidRPr="3829033C">
              <w:t xml:space="preserve"> this issue.  </w:t>
            </w:r>
          </w:p>
        </w:tc>
      </w:tr>
    </w:tbl>
    <w:p w14:paraId="50C83016" w14:textId="642840F8" w:rsidR="00A16C95" w:rsidRPr="00606293" w:rsidRDefault="00A16C95" w:rsidP="00606293">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5C87F0AC" w14:textId="77777777" w:rsidTr="3829033C">
        <w:tc>
          <w:tcPr>
            <w:tcW w:w="9242" w:type="dxa"/>
          </w:tcPr>
          <w:p w14:paraId="2AE98B0B" w14:textId="329EB25E" w:rsidR="0022533D" w:rsidRPr="00606293" w:rsidRDefault="00606293" w:rsidP="004439C1">
            <w:pPr>
              <w:rPr>
                <w:b/>
                <w:bCs/>
                <w:sz w:val="24"/>
                <w:szCs w:val="24"/>
              </w:rPr>
            </w:pPr>
            <w:r w:rsidRPr="00606293">
              <w:rPr>
                <w:b/>
                <w:bCs/>
                <w:sz w:val="24"/>
                <w:szCs w:val="24"/>
              </w:rPr>
              <w:t>4.3</w:t>
            </w:r>
            <w:r w:rsidR="0022533D" w:rsidRPr="00606293">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0022533D" w:rsidRPr="0022533D" w14:paraId="06F72F76" w14:textId="77777777" w:rsidTr="3829033C">
        <w:trPr>
          <w:trHeight w:val="114"/>
        </w:trPr>
        <w:tc>
          <w:tcPr>
            <w:tcW w:w="9242" w:type="dxa"/>
          </w:tcPr>
          <w:p w14:paraId="496D7390" w14:textId="38B7731E" w:rsidR="0022533D" w:rsidRPr="0022533D" w:rsidRDefault="7AC7B5D4" w:rsidP="3829033C">
            <w:pPr>
              <w:rPr>
                <w:color w:val="000000" w:themeColor="text1"/>
              </w:rPr>
            </w:pPr>
            <w:r w:rsidRPr="3829033C">
              <w:rPr>
                <w:color w:val="000000" w:themeColor="text1"/>
              </w:rPr>
              <w:t xml:space="preserve">The risk of </w:t>
            </w:r>
            <w:r w:rsidR="064FBB70" w:rsidRPr="3829033C">
              <w:rPr>
                <w:color w:val="000000" w:themeColor="text1"/>
              </w:rPr>
              <w:t xml:space="preserve">experiencing </w:t>
            </w:r>
            <w:r w:rsidRPr="3829033C">
              <w:rPr>
                <w:color w:val="000000" w:themeColor="text1"/>
              </w:rPr>
              <w:t xml:space="preserve">distress </w:t>
            </w:r>
            <w:r w:rsidR="40625329" w:rsidRPr="3829033C">
              <w:rPr>
                <w:color w:val="000000" w:themeColor="text1"/>
              </w:rPr>
              <w:t>should</w:t>
            </w:r>
            <w:r w:rsidRPr="3829033C">
              <w:rPr>
                <w:color w:val="000000" w:themeColor="text1"/>
              </w:rPr>
              <w:t xml:space="preserve"> not </w:t>
            </w:r>
            <w:r w:rsidR="40625329" w:rsidRPr="3829033C">
              <w:rPr>
                <w:color w:val="000000" w:themeColor="text1"/>
              </w:rPr>
              <w:t xml:space="preserve">be </w:t>
            </w:r>
            <w:r w:rsidR="4FB91033" w:rsidRPr="3829033C">
              <w:rPr>
                <w:color w:val="000000" w:themeColor="text1"/>
              </w:rPr>
              <w:t>exacerbated by partaking in the study</w:t>
            </w:r>
            <w:r w:rsidRPr="3829033C">
              <w:rPr>
                <w:color w:val="000000" w:themeColor="text1"/>
              </w:rPr>
              <w:t xml:space="preserve">. If completing the questionnaires raises any issues, we provide links to counselling services:  </w:t>
            </w:r>
            <w:hyperlink r:id="rId10">
              <w:r w:rsidRPr="3829033C">
                <w:rPr>
                  <w:rStyle w:val="Hyperlink"/>
                </w:rPr>
                <w:t>www.samaritans.org</w:t>
              </w:r>
            </w:hyperlink>
            <w:r w:rsidRPr="3829033C">
              <w:rPr>
                <w:color w:val="000000" w:themeColor="text1"/>
              </w:rPr>
              <w:t xml:space="preserve">. </w:t>
            </w:r>
          </w:p>
        </w:tc>
      </w:tr>
    </w:tbl>
    <w:p w14:paraId="53E474AB" w14:textId="6144607B" w:rsidR="0022533D" w:rsidRDefault="0022533D" w:rsidP="0022533D">
      <w:pPr>
        <w:rPr>
          <w:b/>
          <w:bCs/>
          <w:sz w:val="24"/>
          <w:szCs w:val="24"/>
        </w:rPr>
      </w:pPr>
    </w:p>
    <w:p w14:paraId="32269231" w14:textId="77777777" w:rsidR="009F0D7A" w:rsidRPr="0022533D" w:rsidRDefault="009F0D7A" w:rsidP="0022533D">
      <w:pPr>
        <w:rPr>
          <w:b/>
          <w:bCs/>
          <w:sz w:val="24"/>
          <w:szCs w:val="24"/>
        </w:rPr>
      </w:pPr>
    </w:p>
    <w:tbl>
      <w:tblPr>
        <w:tblStyle w:val="TableGrid"/>
        <w:tblW w:w="0" w:type="auto"/>
        <w:tblInd w:w="-5" w:type="dxa"/>
        <w:tblLook w:val="04A0" w:firstRow="1" w:lastRow="0" w:firstColumn="1" w:lastColumn="0" w:noHBand="0" w:noVBand="1"/>
      </w:tblPr>
      <w:tblGrid>
        <w:gridCol w:w="9021"/>
      </w:tblGrid>
      <w:tr w:rsidR="0022533D" w:rsidRPr="0022533D" w14:paraId="4304EDF4" w14:textId="77777777" w:rsidTr="440C4053">
        <w:tc>
          <w:tcPr>
            <w:tcW w:w="9021" w:type="dxa"/>
          </w:tcPr>
          <w:p w14:paraId="7E5CA3CD" w14:textId="4D30FF70" w:rsidR="0022533D" w:rsidRPr="0022533D" w:rsidRDefault="004439C1" w:rsidP="00225309">
            <w:pPr>
              <w:rPr>
                <w:b/>
                <w:bCs/>
                <w:sz w:val="24"/>
                <w:szCs w:val="24"/>
              </w:rPr>
            </w:pPr>
            <w:r>
              <w:rPr>
                <w:b/>
                <w:bCs/>
                <w:sz w:val="24"/>
                <w:szCs w:val="24"/>
              </w:rPr>
              <w:t>4.4</w:t>
            </w:r>
            <w:r w:rsidR="0022533D" w:rsidRP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t xml:space="preserve">please state the risks and the procedures put in place to minimise these risks </w:t>
            </w:r>
            <w:r w:rsidR="00AC77FF">
              <w:rPr>
                <w:b/>
                <w:bCs/>
                <w:sz w:val="24"/>
                <w:szCs w:val="24"/>
              </w:rPr>
              <w:t>(</w:t>
            </w:r>
            <w:hyperlink r:id="rId11" w:history="1">
              <w:r w:rsidR="00D33879" w:rsidRPr="00D33879">
                <w:rPr>
                  <w:rStyle w:val="Hyperlink"/>
                  <w:b/>
                  <w:bCs/>
                  <w:sz w:val="24"/>
                  <w:szCs w:val="24"/>
                </w:rPr>
                <w:t>please refer to the lone working policy</w:t>
              </w:r>
            </w:hyperlink>
            <w:r w:rsidR="00D33879">
              <w:rPr>
                <w:b/>
                <w:bCs/>
                <w:sz w:val="24"/>
                <w:szCs w:val="24"/>
              </w:rPr>
              <w:t>).</w:t>
            </w:r>
          </w:p>
        </w:tc>
      </w:tr>
      <w:tr w:rsidR="0022533D" w:rsidRPr="0022533D" w14:paraId="5C40DD50" w14:textId="77777777" w:rsidTr="440C4053">
        <w:trPr>
          <w:trHeight w:val="209"/>
        </w:trPr>
        <w:tc>
          <w:tcPr>
            <w:tcW w:w="9021" w:type="dxa"/>
          </w:tcPr>
          <w:p w14:paraId="6466F138" w14:textId="068D6C5A" w:rsidR="0022533D" w:rsidRPr="0022533D" w:rsidRDefault="002466FD" w:rsidP="440C4053">
            <w:pPr>
              <w:rPr>
                <w:rFonts w:ascii="Times New Roman" w:eastAsia="Times New Roman" w:hAnsi="Times New Roman" w:cs="Times New Roman"/>
                <w:color w:val="000000" w:themeColor="text1"/>
                <w:sz w:val="24"/>
                <w:szCs w:val="24"/>
              </w:rPr>
            </w:pPr>
            <w:del w:id="3" w:author="Claire Hart" w:date="2021-03-25T15:59:00Z">
              <w:r w:rsidDel="00642E91">
                <w:rPr>
                  <w:rStyle w:val="normaltextrun"/>
                  <w:color w:val="000000"/>
                </w:rPr>
                <w:delText>Discomfort should not be greater than what participants encounter in everyday life.</w:delText>
              </w:r>
              <w:r w:rsidDel="00642E91">
                <w:rPr>
                  <w:rStyle w:val="eop"/>
                  <w:color w:val="000000"/>
                </w:rPr>
                <w:delText> </w:delText>
              </w:r>
            </w:del>
            <w:ins w:id="4" w:author="Claire Hart" w:date="2021-03-25T15:59:00Z">
              <w:r w:rsidR="00642E91">
                <w:rPr>
                  <w:rStyle w:val="eop"/>
                  <w:color w:val="000000"/>
                </w:rPr>
                <w:t xml:space="preserve"> N</w:t>
              </w:r>
            </w:ins>
            <w:ins w:id="5" w:author="Claire Hart" w:date="2021-03-25T16:00:00Z">
              <w:r w:rsidR="00642E91">
                <w:rPr>
                  <w:rStyle w:val="eop"/>
                  <w:color w:val="000000"/>
                </w:rPr>
                <w:t>o discomfort expected.</w:t>
              </w:r>
            </w:ins>
          </w:p>
        </w:tc>
      </w:tr>
    </w:tbl>
    <w:p w14:paraId="3F773C73" w14:textId="624760B5" w:rsid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AC77FF" w14:paraId="39611D9B" w14:textId="77777777" w:rsidTr="3829033C">
        <w:tc>
          <w:tcPr>
            <w:tcW w:w="9016" w:type="dxa"/>
          </w:tcPr>
          <w:p w14:paraId="61955816" w14:textId="76AB3E62" w:rsidR="00AC77FF" w:rsidRDefault="00AC77FF" w:rsidP="0022533D">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14:paraId="3632FC71" w14:textId="77777777" w:rsidTr="3829033C">
        <w:tc>
          <w:tcPr>
            <w:tcW w:w="9016" w:type="dxa"/>
          </w:tcPr>
          <w:p w14:paraId="5DB9A670" w14:textId="359C2AF3" w:rsidR="00AC77FF" w:rsidRDefault="46317F0D" w:rsidP="3829033C">
            <w:r w:rsidRPr="3829033C">
              <w:t>N/A</w:t>
            </w:r>
          </w:p>
        </w:tc>
      </w:tr>
    </w:tbl>
    <w:p w14:paraId="7D45D0A6"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2D71BDC0" w14:textId="77777777" w:rsidTr="3829033C">
        <w:tc>
          <w:tcPr>
            <w:tcW w:w="9242" w:type="dxa"/>
          </w:tcPr>
          <w:p w14:paraId="7A62700E" w14:textId="4D69BD90" w:rsidR="0022533D" w:rsidRPr="0022533D" w:rsidRDefault="004439C1" w:rsidP="00FA1063">
            <w:pPr>
              <w:rPr>
                <w:b/>
                <w:bCs/>
                <w:sz w:val="24"/>
                <w:szCs w:val="24"/>
              </w:rPr>
            </w:pPr>
            <w:r>
              <w:rPr>
                <w:b/>
                <w:bCs/>
                <w:sz w:val="24"/>
                <w:szCs w:val="24"/>
              </w:rPr>
              <w:t>4.6</w:t>
            </w:r>
            <w:r w:rsidR="0022533D" w:rsidRPr="0022533D">
              <w:rPr>
                <w:b/>
                <w:bCs/>
                <w:sz w:val="24"/>
                <w:szCs w:val="24"/>
              </w:rPr>
              <w:t xml:space="preserve"> Please give details of any payments or incentives being used to recruit participants</w:t>
            </w:r>
            <w:r w:rsidR="00FA1063">
              <w:rPr>
                <w:b/>
                <w:bCs/>
                <w:sz w:val="24"/>
                <w:szCs w:val="24"/>
              </w:rPr>
              <w:t>,</w:t>
            </w:r>
            <w:r w:rsidR="0022533D" w:rsidRPr="0022533D">
              <w:rPr>
                <w:b/>
                <w:bCs/>
                <w:sz w:val="24"/>
                <w:szCs w:val="24"/>
              </w:rPr>
              <w:t xml:space="preserve"> </w:t>
            </w:r>
            <w:r w:rsidR="00FA1063">
              <w:rPr>
                <w:b/>
                <w:bCs/>
                <w:sz w:val="24"/>
                <w:szCs w:val="24"/>
              </w:rPr>
              <w:t>if applicable:</w:t>
            </w:r>
          </w:p>
        </w:tc>
      </w:tr>
      <w:tr w:rsidR="0022533D" w:rsidRPr="0022533D" w14:paraId="710424B5" w14:textId="77777777" w:rsidTr="3829033C">
        <w:trPr>
          <w:trHeight w:val="165"/>
        </w:trPr>
        <w:tc>
          <w:tcPr>
            <w:tcW w:w="9242" w:type="dxa"/>
          </w:tcPr>
          <w:p w14:paraId="4FA466AF" w14:textId="43B048E1" w:rsidR="0022533D" w:rsidRPr="0022533D" w:rsidRDefault="49D679C1" w:rsidP="3829033C">
            <w:r w:rsidRPr="3829033C">
              <w:t>Participants can choose to be entered into a prize-draw that will give them the opportunity to win one of two Amazon gift vouchers worth £25 each</w:t>
            </w:r>
            <w:r w:rsidR="4BC16479" w:rsidRPr="3829033C">
              <w:t xml:space="preserve">. </w:t>
            </w:r>
          </w:p>
        </w:tc>
      </w:tr>
    </w:tbl>
    <w:p w14:paraId="0C14DF89" w14:textId="77777777" w:rsidR="0022533D" w:rsidRDefault="0022533D" w:rsidP="0022533D">
      <w:pPr>
        <w:rPr>
          <w:b/>
          <w:bCs/>
          <w:sz w:val="24"/>
          <w:szCs w:val="24"/>
        </w:rPr>
      </w:pPr>
    </w:p>
    <w:p w14:paraId="1EF96104" w14:textId="35F6954B" w:rsidR="00F461D5" w:rsidRPr="0022533D" w:rsidRDefault="00F461D5" w:rsidP="00F461D5">
      <w:pPr>
        <w:ind w:left="360"/>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0022533D" w:rsidRPr="0022533D" w14:paraId="29EE1433" w14:textId="77777777" w:rsidTr="3829033C">
        <w:tc>
          <w:tcPr>
            <w:tcW w:w="9242" w:type="dxa"/>
          </w:tcPr>
          <w:p w14:paraId="17D03781" w14:textId="29DF8A1E" w:rsidR="0022533D" w:rsidRPr="0022533D" w:rsidRDefault="00F461D5" w:rsidP="00F461D5">
            <w:pPr>
              <w:rPr>
                <w:b/>
                <w:bCs/>
                <w:sz w:val="24"/>
                <w:szCs w:val="24"/>
              </w:rPr>
            </w:pPr>
            <w:r w:rsidRPr="4806B6FD">
              <w:rPr>
                <w:b/>
                <w:bCs/>
                <w:sz w:val="24"/>
                <w:szCs w:val="24"/>
              </w:rPr>
              <w:t>5</w:t>
            </w:r>
            <w:r w:rsidR="004439C1" w:rsidRPr="4806B6FD">
              <w:rPr>
                <w:b/>
                <w:bCs/>
                <w:sz w:val="24"/>
                <w:szCs w:val="24"/>
              </w:rPr>
              <w:t>.</w:t>
            </w:r>
            <w:r w:rsidRPr="4806B6FD">
              <w:rPr>
                <w:b/>
                <w:bCs/>
                <w:sz w:val="24"/>
                <w:szCs w:val="24"/>
              </w:rPr>
              <w:t>1</w:t>
            </w:r>
            <w:r w:rsidR="0022533D" w:rsidRPr="4806B6FD">
              <w:rPr>
                <w:b/>
                <w:bCs/>
                <w:sz w:val="24"/>
                <w:szCs w:val="24"/>
              </w:rPr>
              <w:t xml:space="preserve"> How will participant</w:t>
            </w:r>
            <w:r w:rsidR="799CE2D7" w:rsidRPr="4806B6FD">
              <w:rPr>
                <w:b/>
                <w:bCs/>
                <w:sz w:val="24"/>
                <w:szCs w:val="24"/>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Consider whether it is truly possible to maintain a participant</w:t>
            </w:r>
            <w:r w:rsidR="69B53A52" w:rsidRPr="4806B6FD">
              <w:rPr>
                <w:b/>
                <w:bCs/>
                <w:sz w:val="24"/>
                <w:szCs w:val="24"/>
              </w:rPr>
              <w:t>’</w:t>
            </w:r>
            <w:r w:rsidR="799CE2D7" w:rsidRPr="4806B6FD">
              <w:rPr>
                <w:b/>
                <w:bCs/>
                <w:sz w:val="24"/>
                <w:szCs w:val="24"/>
              </w:rPr>
              <w:t xml:space="preserve">s involvement in </w:t>
            </w:r>
            <w:r w:rsidR="008F7ADA" w:rsidRPr="4806B6FD">
              <w:rPr>
                <w:b/>
                <w:bCs/>
                <w:sz w:val="24"/>
                <w:szCs w:val="24"/>
              </w:rPr>
              <w:t>the</w:t>
            </w:r>
            <w:r w:rsidR="799CE2D7" w:rsidRPr="4806B6FD">
              <w:rPr>
                <w:b/>
                <w:bCs/>
                <w:sz w:val="24"/>
                <w:szCs w:val="24"/>
              </w:rPr>
              <w:t xml:space="preserve"> study confidential, e.g.</w:t>
            </w:r>
            <w:r w:rsidR="2FD1A855" w:rsidRPr="4806B6FD">
              <w:rPr>
                <w:b/>
                <w:bCs/>
                <w:sz w:val="24"/>
                <w:szCs w:val="24"/>
              </w:rPr>
              <w:t>,</w:t>
            </w:r>
            <w:r w:rsidR="008F7ADA" w:rsidRPr="4806B6FD">
              <w:rPr>
                <w:b/>
                <w:bCs/>
                <w:sz w:val="24"/>
                <w:szCs w:val="24"/>
              </w:rPr>
              <w:t xml:space="preserve"> can people observe the participant taking part in the study?</w:t>
            </w:r>
            <w:r w:rsidR="799CE2D7" w:rsidRPr="4806B6FD">
              <w:rPr>
                <w:b/>
                <w:bCs/>
                <w:sz w:val="24"/>
                <w:szCs w:val="24"/>
              </w:rPr>
              <w:t xml:space="preserve"> </w:t>
            </w:r>
            <w:r w:rsidR="15C50184" w:rsidRPr="4806B6FD">
              <w:rPr>
                <w:b/>
                <w:bCs/>
                <w:sz w:val="24"/>
                <w:szCs w:val="24"/>
              </w:rPr>
              <w:t>How will data be anonymised to ensure participants’ confidentiality?</w:t>
            </w:r>
          </w:p>
        </w:tc>
      </w:tr>
      <w:tr w:rsidR="0022533D" w:rsidRPr="0022533D" w14:paraId="5536C1EC" w14:textId="77777777" w:rsidTr="3829033C">
        <w:trPr>
          <w:trHeight w:val="4031"/>
        </w:trPr>
        <w:tc>
          <w:tcPr>
            <w:tcW w:w="9242" w:type="dxa"/>
          </w:tcPr>
          <w:p w14:paraId="2C91BD56" w14:textId="68B86A81" w:rsidR="00AC77FF" w:rsidRDefault="26FE9EE2" w:rsidP="3829033C">
            <w:r w:rsidRPr="3829033C">
              <w:lastRenderedPageBreak/>
              <w:t xml:space="preserve">Only members of the research team and responsible members of the </w:t>
            </w:r>
            <w:r w:rsidR="587A3BEE" w:rsidRPr="3829033C">
              <w:t>University</w:t>
            </w:r>
            <w:r w:rsidRPr="3829033C">
              <w:t xml:space="preserve"> of Southampton may be given access to the data about </w:t>
            </w:r>
            <w:r w:rsidR="456EA3CA" w:rsidRPr="3829033C">
              <w:t>the participants</w:t>
            </w:r>
            <w:r w:rsidRPr="3829033C">
              <w:t xml:space="preserve"> for monitoring purposes and to carry out an audit of the </w:t>
            </w:r>
            <w:r w:rsidR="69321A0F" w:rsidRPr="3829033C">
              <w:t>study to ensure that the research is complying with applicable regulations.</w:t>
            </w:r>
          </w:p>
          <w:p w14:paraId="22DD01E1" w14:textId="703E9801" w:rsidR="005B361A" w:rsidRDefault="2074A9BC" w:rsidP="3829033C">
            <w:r w:rsidRPr="3829033C">
              <w:t xml:space="preserve">Participants will be asked to provide an email address if they wish to be entered into the prize draw. </w:t>
            </w:r>
            <w:r w:rsidR="2E12344A" w:rsidRPr="3829033C">
              <w:t>W</w:t>
            </w:r>
            <w:r w:rsidRPr="3829033C">
              <w:t xml:space="preserve">hen invited to add an email address, participants will be redirected to a separate Qualtrics </w:t>
            </w:r>
            <w:r w:rsidR="2E12344A" w:rsidRPr="3829033C">
              <w:t>survey</w:t>
            </w:r>
            <w:r w:rsidRPr="3829033C">
              <w:t xml:space="preserve"> so that this will be stored in a separate location from the data of the main study. </w:t>
            </w:r>
          </w:p>
          <w:p w14:paraId="16F87896" w14:textId="3FFDF177" w:rsidR="00AC77FF" w:rsidRPr="0022533D" w:rsidRDefault="2E29DD8C" w:rsidP="3829033C">
            <w:r w:rsidRPr="3829033C">
              <w:t xml:space="preserve">The participants </w:t>
            </w:r>
            <w:r w:rsidR="1D675CE9" w:rsidRPr="3829033C">
              <w:t xml:space="preserve">data will be anonymised so that </w:t>
            </w:r>
            <w:r w:rsidR="5DDB0516" w:rsidRPr="3829033C">
              <w:t>their</w:t>
            </w:r>
            <w:r w:rsidR="1D675CE9" w:rsidRPr="3829033C">
              <w:t xml:space="preserve"> name is not associated with any of the data that </w:t>
            </w:r>
            <w:r w:rsidR="288B8602" w:rsidRPr="3829033C">
              <w:t xml:space="preserve">they </w:t>
            </w:r>
            <w:r w:rsidR="1D675CE9" w:rsidRPr="3829033C">
              <w:t xml:space="preserve">provide us, and </w:t>
            </w:r>
            <w:r w:rsidR="5DA7C7DB" w:rsidRPr="3829033C">
              <w:t>their</w:t>
            </w:r>
            <w:r w:rsidR="1D675CE9" w:rsidRPr="3829033C">
              <w:t xml:space="preserve"> responses will be coded to reduce the risk of identification will be stored on our secure </w:t>
            </w:r>
            <w:r w:rsidR="13674B44" w:rsidRPr="3829033C">
              <w:t>networks at the University of Southampton. Data will not be shared with anyone who is not associated with the project, and the email</w:t>
            </w:r>
            <w:r w:rsidR="40625329" w:rsidRPr="3829033C">
              <w:t>s</w:t>
            </w:r>
            <w:r w:rsidR="13674B44" w:rsidRPr="3829033C">
              <w:t xml:space="preserve"> will be deleted once the winner has been decided.</w:t>
            </w:r>
          </w:p>
        </w:tc>
      </w:tr>
    </w:tbl>
    <w:p w14:paraId="30BA53C0"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6437EE7E" w14:textId="77777777" w:rsidTr="3829033C">
        <w:tc>
          <w:tcPr>
            <w:tcW w:w="9242" w:type="dxa"/>
          </w:tcPr>
          <w:p w14:paraId="772BBE7E" w14:textId="6CAE3BA7" w:rsidR="0022533D" w:rsidRPr="0022533D" w:rsidRDefault="00F461D5" w:rsidP="00FA1063">
            <w:pPr>
              <w:rPr>
                <w:b/>
                <w:bCs/>
                <w:sz w:val="24"/>
                <w:szCs w:val="24"/>
              </w:rPr>
            </w:pPr>
            <w:r>
              <w:rPr>
                <w:b/>
                <w:bCs/>
                <w:sz w:val="24"/>
                <w:szCs w:val="24"/>
              </w:rPr>
              <w:t>5.2</w:t>
            </w:r>
            <w:r w:rsidR="0022533D" w:rsidRPr="0022533D">
              <w:rPr>
                <w:b/>
                <w:bCs/>
                <w:sz w:val="24"/>
                <w:szCs w:val="24"/>
              </w:rPr>
              <w:t xml:space="preserve"> How will personal data and study results be stored securely during and after the study</w:t>
            </w:r>
            <w:r w:rsidR="004439C1">
              <w:rPr>
                <w:b/>
                <w:bCs/>
                <w:sz w:val="24"/>
                <w:szCs w:val="24"/>
              </w:rPr>
              <w:t xml:space="preserve">. </w:t>
            </w:r>
            <w:r w:rsidR="004439C1" w:rsidRPr="0022533D">
              <w:rPr>
                <w:b/>
                <w:bCs/>
                <w:sz w:val="24"/>
                <w:szCs w:val="24"/>
              </w:rPr>
              <w:t>Who will have access to these data</w:t>
            </w:r>
            <w:r w:rsidR="004439C1">
              <w:rPr>
                <w:b/>
                <w:bCs/>
                <w:sz w:val="24"/>
                <w:szCs w:val="24"/>
              </w:rPr>
              <w:t>?</w:t>
            </w:r>
          </w:p>
        </w:tc>
      </w:tr>
      <w:tr w:rsidR="0022533D" w:rsidRPr="0022533D" w14:paraId="5F0A28E7" w14:textId="77777777" w:rsidTr="3829033C">
        <w:trPr>
          <w:trHeight w:val="89"/>
        </w:trPr>
        <w:tc>
          <w:tcPr>
            <w:tcW w:w="9242" w:type="dxa"/>
          </w:tcPr>
          <w:p w14:paraId="3B76FE64" w14:textId="2932C844" w:rsidR="0022533D" w:rsidRPr="0022533D" w:rsidRDefault="5EA28F29" w:rsidP="3829033C">
            <w:pPr>
              <w:spacing w:line="276" w:lineRule="exact"/>
            </w:pPr>
            <w:r w:rsidRPr="3829033C">
              <w:rPr>
                <w:color w:val="000000" w:themeColor="text1"/>
              </w:rPr>
              <w:t xml:space="preserve">The data stored from this study (which has been programmed in </w:t>
            </w:r>
            <w:r w:rsidR="40625329" w:rsidRPr="3829033C">
              <w:rPr>
                <w:color w:val="000000" w:themeColor="text1"/>
              </w:rPr>
              <w:t>Qualtrics</w:t>
            </w:r>
            <w:r w:rsidRPr="3829033C">
              <w:rPr>
                <w:color w:val="000000" w:themeColor="text1"/>
              </w:rPr>
              <w:t>) is password protected. Participants will be redirected to another questionnaire where they can enter their email address to enter the prize draw if they wish</w:t>
            </w:r>
            <w:r w:rsidR="40625329" w:rsidRPr="3829033C">
              <w:rPr>
                <w:color w:val="000000" w:themeColor="text1"/>
              </w:rPr>
              <w:t xml:space="preserve">. All emails </w:t>
            </w:r>
            <w:r w:rsidRPr="3829033C">
              <w:t>will be deleted once the winner has been decided.</w:t>
            </w:r>
          </w:p>
        </w:tc>
      </w:tr>
    </w:tbl>
    <w:p w14:paraId="23D0194F"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037FA2EA" w14:textId="77777777" w:rsidTr="3829033C">
        <w:tc>
          <w:tcPr>
            <w:tcW w:w="9242" w:type="dxa"/>
          </w:tcPr>
          <w:p w14:paraId="0167BB0D" w14:textId="17AB2448" w:rsidR="0022533D" w:rsidRPr="00F461D5" w:rsidRDefault="00F461D5" w:rsidP="00F461D5">
            <w:pPr>
              <w:rPr>
                <w:b/>
                <w:bCs/>
                <w:i/>
                <w:iCs/>
                <w:sz w:val="24"/>
                <w:szCs w:val="24"/>
              </w:rPr>
            </w:pPr>
            <w:r>
              <w:rPr>
                <w:b/>
                <w:bCs/>
                <w:sz w:val="24"/>
                <w:szCs w:val="24"/>
              </w:rPr>
              <w:t>5.3</w:t>
            </w:r>
            <w:r w:rsidR="0022533D" w:rsidRPr="0022533D">
              <w:rPr>
                <w:b/>
                <w:bCs/>
                <w:sz w:val="24"/>
                <w:szCs w:val="24"/>
              </w:rPr>
              <w:t xml:space="preserve"> </w:t>
            </w:r>
            <w:r w:rsidR="004439C1">
              <w:rPr>
                <w:b/>
                <w:bCs/>
                <w:sz w:val="24"/>
                <w:szCs w:val="24"/>
              </w:rPr>
              <w:t>How will it be made clear to participants that they may withdraw consent to participate</w:t>
            </w:r>
            <w:r w:rsidR="004439C1" w:rsidRPr="00F461D5">
              <w:rPr>
                <w:b/>
                <w:bCs/>
                <w:sz w:val="24"/>
                <w:szCs w:val="24"/>
              </w:rPr>
              <w:t xml:space="preserve">? </w:t>
            </w:r>
            <w:r w:rsidRPr="00F461D5">
              <w:rPr>
                <w:b/>
                <w:bCs/>
                <w:iCs/>
                <w:sz w:val="24"/>
                <w:szCs w:val="24"/>
              </w:rPr>
              <w:t>Please note that anonymous data (</w:t>
            </w:r>
            <w:proofErr w:type="gramStart"/>
            <w:r w:rsidRPr="00F461D5">
              <w:rPr>
                <w:b/>
                <w:bCs/>
                <w:iCs/>
                <w:sz w:val="24"/>
                <w:szCs w:val="24"/>
              </w:rPr>
              <w:t>e.g.</w:t>
            </w:r>
            <w:proofErr w:type="gramEnd"/>
            <w:r w:rsidRPr="00F461D5">
              <w:rPr>
                <w:b/>
                <w:bCs/>
                <w:iCs/>
                <w:sz w:val="24"/>
                <w:szCs w:val="24"/>
              </w:rPr>
              <w:t xml:space="preserve">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0022533D" w:rsidRPr="0022533D" w14:paraId="4E8A60E2" w14:textId="77777777" w:rsidTr="3829033C">
        <w:tc>
          <w:tcPr>
            <w:tcW w:w="9242" w:type="dxa"/>
          </w:tcPr>
          <w:p w14:paraId="6A8A1667" w14:textId="1AB24ADF" w:rsidR="0022533D" w:rsidRPr="0022533D" w:rsidRDefault="70E31321" w:rsidP="3829033C">
            <w:r w:rsidRPr="3829033C">
              <w:t>The information/consent form will explicitly state this.</w:t>
            </w:r>
          </w:p>
        </w:tc>
      </w:tr>
    </w:tbl>
    <w:p w14:paraId="23BC4A24" w14:textId="3F8D5CDE" w:rsidR="009F0D7A" w:rsidRDefault="009F0D7A" w:rsidP="0022533D">
      <w:pPr>
        <w:rPr>
          <w:b/>
          <w:bCs/>
          <w:sz w:val="24"/>
          <w:szCs w:val="24"/>
        </w:rPr>
      </w:pPr>
    </w:p>
    <w:p w14:paraId="7F2FA698" w14:textId="39E31892" w:rsidR="00F461D5" w:rsidRDefault="00F461D5" w:rsidP="00F461D5">
      <w:pPr>
        <w:ind w:left="360"/>
        <w:rPr>
          <w:b/>
          <w:bCs/>
          <w:sz w:val="24"/>
          <w:szCs w:val="24"/>
        </w:rPr>
      </w:pPr>
      <w:r>
        <w:rPr>
          <w:b/>
          <w:bCs/>
          <w:sz w:val="24"/>
          <w:szCs w:val="24"/>
        </w:rPr>
        <w:t xml:space="preserve">6. </w:t>
      </w:r>
      <w:r w:rsidR="004439C1" w:rsidRPr="00F461D5">
        <w:rPr>
          <w:b/>
          <w:bCs/>
          <w:sz w:val="24"/>
          <w:szCs w:val="24"/>
        </w:rPr>
        <w:t xml:space="preserve">Additional </w:t>
      </w:r>
      <w:r w:rsidR="008F7ADA" w:rsidRPr="00F461D5">
        <w:rPr>
          <w:b/>
          <w:bCs/>
          <w:sz w:val="24"/>
          <w:szCs w:val="24"/>
        </w:rPr>
        <w:t>Ethical considerations</w:t>
      </w:r>
    </w:p>
    <w:tbl>
      <w:tblPr>
        <w:tblStyle w:val="TableGrid"/>
        <w:tblW w:w="0" w:type="auto"/>
        <w:tblLook w:val="04A0" w:firstRow="1" w:lastRow="0" w:firstColumn="1" w:lastColumn="0" w:noHBand="0" w:noVBand="1"/>
      </w:tblPr>
      <w:tblGrid>
        <w:gridCol w:w="9016"/>
      </w:tblGrid>
      <w:tr w:rsidR="00ED43D3" w14:paraId="5BEA4EA0" w14:textId="77777777" w:rsidTr="3829033C">
        <w:tc>
          <w:tcPr>
            <w:tcW w:w="9016" w:type="dxa"/>
          </w:tcPr>
          <w:p w14:paraId="3437CE18" w14:textId="24E33721" w:rsidR="00ED43D3" w:rsidRDefault="00ED43D3" w:rsidP="00ED43D3">
            <w:pPr>
              <w:rPr>
                <w:b/>
                <w:bCs/>
                <w:sz w:val="24"/>
                <w:szCs w:val="24"/>
              </w:rPr>
            </w:pPr>
            <w:r>
              <w:rPr>
                <w:b/>
                <w:bCs/>
                <w:sz w:val="24"/>
                <w:szCs w:val="24"/>
              </w:rPr>
              <w:t>6.1 Are there any additional ethical considerations or other information you feel may be relevant to this study?</w:t>
            </w:r>
          </w:p>
        </w:tc>
      </w:tr>
      <w:tr w:rsidR="00ED43D3" w14:paraId="4A51994B" w14:textId="77777777" w:rsidTr="3829033C">
        <w:tc>
          <w:tcPr>
            <w:tcW w:w="9016" w:type="dxa"/>
          </w:tcPr>
          <w:p w14:paraId="46D73D25" w14:textId="74C092BF" w:rsidR="00ED43D3" w:rsidRDefault="0C0213F9" w:rsidP="3829033C">
            <w:r w:rsidRPr="3829033C">
              <w:t>No</w:t>
            </w:r>
          </w:p>
        </w:tc>
      </w:tr>
    </w:tbl>
    <w:p w14:paraId="3CEB7A91" w14:textId="03E87504" w:rsidR="008F7ADA" w:rsidRPr="008F7ADA" w:rsidRDefault="008F7ADA" w:rsidP="008F7ADA">
      <w:pPr>
        <w:rPr>
          <w:b/>
          <w:bCs/>
          <w:sz w:val="24"/>
          <w:szCs w:val="24"/>
        </w:rPr>
      </w:pPr>
    </w:p>
    <w:sectPr w:rsidR="008F7ADA" w:rsidRPr="008F7ADA" w:rsidSect="00F461D5">
      <w:headerReference w:type="even" r:id="rId12"/>
      <w:headerReference w:type="defaul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0D038" w14:textId="77777777" w:rsidR="00D24AEA" w:rsidRDefault="00D24AEA" w:rsidP="000605F0">
      <w:pPr>
        <w:spacing w:after="0" w:line="240" w:lineRule="auto"/>
      </w:pPr>
      <w:r>
        <w:separator/>
      </w:r>
    </w:p>
  </w:endnote>
  <w:endnote w:type="continuationSeparator" w:id="0">
    <w:p w14:paraId="2CA478C1" w14:textId="77777777" w:rsidR="00D24AEA" w:rsidRDefault="00D24AEA" w:rsidP="0006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25FAB" w14:textId="77777777" w:rsidR="00D24AEA" w:rsidRDefault="00D24AEA" w:rsidP="000605F0">
      <w:pPr>
        <w:spacing w:after="0" w:line="240" w:lineRule="auto"/>
      </w:pPr>
      <w:r>
        <w:separator/>
      </w:r>
    </w:p>
  </w:footnote>
  <w:footnote w:type="continuationSeparator" w:id="0">
    <w:p w14:paraId="3691AD04" w14:textId="77777777" w:rsidR="00D24AEA" w:rsidRDefault="00D24AEA" w:rsidP="0006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8884" w14:textId="77777777"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AFF1" w14:textId="77777777" w:rsidR="00F461D5" w:rsidRDefault="00F461D5" w:rsidP="00F461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133B" w14:textId="0DA3367C"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14:paraId="7402A1A2" w14:textId="2446FC21" w:rsidR="000605F0" w:rsidRDefault="000605F0" w:rsidP="00F461D5">
    <w:pPr>
      <w:pStyle w:val="Header"/>
      <w:ind w:right="360"/>
    </w:pPr>
    <w:r>
      <w:t xml:space="preserve">Version </w:t>
    </w:r>
    <w:r w:rsidR="001B4D19">
      <w:t>2</w:t>
    </w:r>
    <w:r>
      <w:t xml:space="preserve">, </w:t>
    </w:r>
    <w:r w:rsidR="001B4D19">
      <w:t>6</w:t>
    </w:r>
    <w:r w:rsidR="001B4D19" w:rsidRPr="001B4D19">
      <w:rPr>
        <w:vertAlign w:val="superscript"/>
      </w:rPr>
      <w:t>th</w:t>
    </w:r>
    <w:r w:rsidR="001B4D19">
      <w:t xml:space="preserve"> September </w:t>
    </w:r>
    <w: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772586"/>
    <w:multiLevelType w:val="hybrid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6"/>
  </w:num>
  <w:num w:numId="3">
    <w:abstractNumId w:val="0"/>
  </w:num>
  <w:num w:numId="4">
    <w:abstractNumId w:val="3"/>
  </w:num>
  <w:num w:numId="5">
    <w:abstractNumId w:val="1"/>
  </w:num>
  <w:num w:numId="6">
    <w:abstractNumId w:val="2"/>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alie Berry">
    <w15:presenceInfo w15:providerId="AD" w15:userId="S::nb9g14@soton.ac.uk::1aa8911b-0235-4289-a1f7-01906ef538f0"/>
  </w15:person>
  <w15:person w15:author="Claire Hart">
    <w15:presenceInfo w15:providerId="AD" w15:userId="S::cmh297@soton.ac.uk::1ba0f29e-6608-42b5-9d9a-3b8ce1cff7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53429"/>
    <w:rsid w:val="000605F0"/>
    <w:rsid w:val="0013288A"/>
    <w:rsid w:val="00141AE9"/>
    <w:rsid w:val="001738B2"/>
    <w:rsid w:val="001B4D19"/>
    <w:rsid w:val="00225309"/>
    <w:rsid w:val="0022533D"/>
    <w:rsid w:val="002466FD"/>
    <w:rsid w:val="002A68C5"/>
    <w:rsid w:val="002A717C"/>
    <w:rsid w:val="00320B2B"/>
    <w:rsid w:val="003D46B5"/>
    <w:rsid w:val="004143B5"/>
    <w:rsid w:val="004439C1"/>
    <w:rsid w:val="00483FE0"/>
    <w:rsid w:val="004D563F"/>
    <w:rsid w:val="004E60A5"/>
    <w:rsid w:val="004E7100"/>
    <w:rsid w:val="004F2284"/>
    <w:rsid w:val="0054630D"/>
    <w:rsid w:val="00551D35"/>
    <w:rsid w:val="005B361A"/>
    <w:rsid w:val="005C7025"/>
    <w:rsid w:val="00606293"/>
    <w:rsid w:val="00612E52"/>
    <w:rsid w:val="00642E91"/>
    <w:rsid w:val="00742788"/>
    <w:rsid w:val="008147D6"/>
    <w:rsid w:val="0082262E"/>
    <w:rsid w:val="00868D6B"/>
    <w:rsid w:val="00870D7D"/>
    <w:rsid w:val="008E7C81"/>
    <w:rsid w:val="008F7ADA"/>
    <w:rsid w:val="00910D29"/>
    <w:rsid w:val="0091526A"/>
    <w:rsid w:val="00917730"/>
    <w:rsid w:val="00930E86"/>
    <w:rsid w:val="009572F4"/>
    <w:rsid w:val="00990874"/>
    <w:rsid w:val="009C441E"/>
    <w:rsid w:val="009D4150"/>
    <w:rsid w:val="009F0D7A"/>
    <w:rsid w:val="00A03ED5"/>
    <w:rsid w:val="00A16C95"/>
    <w:rsid w:val="00A8739B"/>
    <w:rsid w:val="00AC77FF"/>
    <w:rsid w:val="00AE648E"/>
    <w:rsid w:val="00AFFE57"/>
    <w:rsid w:val="00B00E82"/>
    <w:rsid w:val="00BD1AAE"/>
    <w:rsid w:val="00BD2699"/>
    <w:rsid w:val="00C06CE2"/>
    <w:rsid w:val="00CD0B88"/>
    <w:rsid w:val="00CEBCA5"/>
    <w:rsid w:val="00D0562A"/>
    <w:rsid w:val="00D24AEA"/>
    <w:rsid w:val="00D33879"/>
    <w:rsid w:val="00ED43D3"/>
    <w:rsid w:val="00F461D5"/>
    <w:rsid w:val="00FA1063"/>
    <w:rsid w:val="00FD2AAA"/>
    <w:rsid w:val="01285B2B"/>
    <w:rsid w:val="015FF94B"/>
    <w:rsid w:val="01BD58E6"/>
    <w:rsid w:val="030E0208"/>
    <w:rsid w:val="03290497"/>
    <w:rsid w:val="03363503"/>
    <w:rsid w:val="033CDE55"/>
    <w:rsid w:val="03425F4F"/>
    <w:rsid w:val="03809E54"/>
    <w:rsid w:val="039A4C60"/>
    <w:rsid w:val="03CCE87D"/>
    <w:rsid w:val="04709336"/>
    <w:rsid w:val="04B0BECA"/>
    <w:rsid w:val="04D10823"/>
    <w:rsid w:val="052BDC1B"/>
    <w:rsid w:val="0560EF34"/>
    <w:rsid w:val="0566A9C5"/>
    <w:rsid w:val="059F9467"/>
    <w:rsid w:val="06340216"/>
    <w:rsid w:val="0634DAF5"/>
    <w:rsid w:val="064FBB70"/>
    <w:rsid w:val="06659D87"/>
    <w:rsid w:val="067A325D"/>
    <w:rsid w:val="06D3A915"/>
    <w:rsid w:val="06D6FA80"/>
    <w:rsid w:val="06FBE9B7"/>
    <w:rsid w:val="072D11E5"/>
    <w:rsid w:val="0733EADC"/>
    <w:rsid w:val="0767C388"/>
    <w:rsid w:val="07C828CB"/>
    <w:rsid w:val="0817E167"/>
    <w:rsid w:val="087C616F"/>
    <w:rsid w:val="08A315D6"/>
    <w:rsid w:val="0A5DA191"/>
    <w:rsid w:val="0ABE76A6"/>
    <w:rsid w:val="0C0213F9"/>
    <w:rsid w:val="0CB756F3"/>
    <w:rsid w:val="0CDEF6A5"/>
    <w:rsid w:val="0D415717"/>
    <w:rsid w:val="0D54BAB5"/>
    <w:rsid w:val="0D687544"/>
    <w:rsid w:val="0E0CB462"/>
    <w:rsid w:val="0F7F116A"/>
    <w:rsid w:val="0F99E94C"/>
    <w:rsid w:val="0FC6C71F"/>
    <w:rsid w:val="1049E440"/>
    <w:rsid w:val="106BC276"/>
    <w:rsid w:val="10B9E4D0"/>
    <w:rsid w:val="11525148"/>
    <w:rsid w:val="1209D58F"/>
    <w:rsid w:val="12B861B1"/>
    <w:rsid w:val="13674B44"/>
    <w:rsid w:val="137AFBC7"/>
    <w:rsid w:val="13A4ADF4"/>
    <w:rsid w:val="13ACFA77"/>
    <w:rsid w:val="13EC880C"/>
    <w:rsid w:val="13EE9FD4"/>
    <w:rsid w:val="13F18592"/>
    <w:rsid w:val="14320C19"/>
    <w:rsid w:val="146E7AE0"/>
    <w:rsid w:val="14D98C16"/>
    <w:rsid w:val="14F4819C"/>
    <w:rsid w:val="1577823D"/>
    <w:rsid w:val="15C50184"/>
    <w:rsid w:val="15F598CE"/>
    <w:rsid w:val="1649FE72"/>
    <w:rsid w:val="17264096"/>
    <w:rsid w:val="177D7127"/>
    <w:rsid w:val="18819998"/>
    <w:rsid w:val="18958710"/>
    <w:rsid w:val="18ABCE58"/>
    <w:rsid w:val="18B639C6"/>
    <w:rsid w:val="1928AB91"/>
    <w:rsid w:val="195496C2"/>
    <w:rsid w:val="19809F1D"/>
    <w:rsid w:val="19E053BE"/>
    <w:rsid w:val="19FB624D"/>
    <w:rsid w:val="1A5F6555"/>
    <w:rsid w:val="1A888FCB"/>
    <w:rsid w:val="1AAD4A18"/>
    <w:rsid w:val="1AF12655"/>
    <w:rsid w:val="1B4E957D"/>
    <w:rsid w:val="1B55C5DB"/>
    <w:rsid w:val="1C3F9DA8"/>
    <w:rsid w:val="1C8F5AB8"/>
    <w:rsid w:val="1CA6FF97"/>
    <w:rsid w:val="1D07E9D8"/>
    <w:rsid w:val="1D270BCF"/>
    <w:rsid w:val="1D675CE9"/>
    <w:rsid w:val="1D81F212"/>
    <w:rsid w:val="1DB7AEE8"/>
    <w:rsid w:val="1E22AA6D"/>
    <w:rsid w:val="1F92E763"/>
    <w:rsid w:val="1FE5C16C"/>
    <w:rsid w:val="20452F51"/>
    <w:rsid w:val="20711AA8"/>
    <w:rsid w:val="2074A9BC"/>
    <w:rsid w:val="2134774A"/>
    <w:rsid w:val="21349EEC"/>
    <w:rsid w:val="216BF640"/>
    <w:rsid w:val="217C2CFF"/>
    <w:rsid w:val="21F35BC4"/>
    <w:rsid w:val="231A3B00"/>
    <w:rsid w:val="2373F89B"/>
    <w:rsid w:val="23E64791"/>
    <w:rsid w:val="2432629C"/>
    <w:rsid w:val="24915BA2"/>
    <w:rsid w:val="24CC00FD"/>
    <w:rsid w:val="259E3033"/>
    <w:rsid w:val="26A812E2"/>
    <w:rsid w:val="26DA5F1F"/>
    <w:rsid w:val="26FE9EE2"/>
    <w:rsid w:val="273B6EFB"/>
    <w:rsid w:val="275E9141"/>
    <w:rsid w:val="278346F5"/>
    <w:rsid w:val="28569C12"/>
    <w:rsid w:val="286E63FB"/>
    <w:rsid w:val="288B8602"/>
    <w:rsid w:val="28E5D2D1"/>
    <w:rsid w:val="29007A06"/>
    <w:rsid w:val="2991EEB9"/>
    <w:rsid w:val="29971F3E"/>
    <w:rsid w:val="29DC871C"/>
    <w:rsid w:val="29F87347"/>
    <w:rsid w:val="2A1BAD0A"/>
    <w:rsid w:val="2A516AED"/>
    <w:rsid w:val="2A7A0CB6"/>
    <w:rsid w:val="2A7BF2A8"/>
    <w:rsid w:val="2B03631C"/>
    <w:rsid w:val="2B1A3602"/>
    <w:rsid w:val="2B9553EA"/>
    <w:rsid w:val="2B99A5CB"/>
    <w:rsid w:val="2CB52E6D"/>
    <w:rsid w:val="2CDC2F12"/>
    <w:rsid w:val="2CFCF2A1"/>
    <w:rsid w:val="2D8E5F4D"/>
    <w:rsid w:val="2D9ABBBD"/>
    <w:rsid w:val="2E12344A"/>
    <w:rsid w:val="2E29DD8C"/>
    <w:rsid w:val="2E79CEC9"/>
    <w:rsid w:val="2ECA8BFA"/>
    <w:rsid w:val="2F0CE89B"/>
    <w:rsid w:val="2F39212C"/>
    <w:rsid w:val="2F5DB006"/>
    <w:rsid w:val="2FD1A855"/>
    <w:rsid w:val="2FDF3104"/>
    <w:rsid w:val="30620103"/>
    <w:rsid w:val="30E94E3A"/>
    <w:rsid w:val="311131A8"/>
    <w:rsid w:val="322B6100"/>
    <w:rsid w:val="323A6132"/>
    <w:rsid w:val="32D05828"/>
    <w:rsid w:val="33348C5C"/>
    <w:rsid w:val="33B5919A"/>
    <w:rsid w:val="34AB46E9"/>
    <w:rsid w:val="361D63CF"/>
    <w:rsid w:val="3658C08A"/>
    <w:rsid w:val="36CCB535"/>
    <w:rsid w:val="375F4BFF"/>
    <w:rsid w:val="37B5801A"/>
    <w:rsid w:val="37F96ACC"/>
    <w:rsid w:val="38040421"/>
    <w:rsid w:val="3829033C"/>
    <w:rsid w:val="38C8EB83"/>
    <w:rsid w:val="38F4601F"/>
    <w:rsid w:val="39197116"/>
    <w:rsid w:val="394B7313"/>
    <w:rsid w:val="3989F029"/>
    <w:rsid w:val="399B22C0"/>
    <w:rsid w:val="39B637FA"/>
    <w:rsid w:val="39BD509F"/>
    <w:rsid w:val="39E6C4AA"/>
    <w:rsid w:val="3AECE284"/>
    <w:rsid w:val="3B0A826E"/>
    <w:rsid w:val="3B46223E"/>
    <w:rsid w:val="3BBC6214"/>
    <w:rsid w:val="3C4B5F0E"/>
    <w:rsid w:val="3CB7EA47"/>
    <w:rsid w:val="3CC71188"/>
    <w:rsid w:val="3DBF305C"/>
    <w:rsid w:val="3E1AE020"/>
    <w:rsid w:val="3E1DB5B6"/>
    <w:rsid w:val="3F35A2D8"/>
    <w:rsid w:val="3F6585E8"/>
    <w:rsid w:val="3FFA4264"/>
    <w:rsid w:val="40183AB6"/>
    <w:rsid w:val="40625329"/>
    <w:rsid w:val="406E8A96"/>
    <w:rsid w:val="407EAAD2"/>
    <w:rsid w:val="40A73361"/>
    <w:rsid w:val="40BB3BA3"/>
    <w:rsid w:val="40E9D5C3"/>
    <w:rsid w:val="413329BE"/>
    <w:rsid w:val="413C2259"/>
    <w:rsid w:val="4168B5C0"/>
    <w:rsid w:val="4272C7FA"/>
    <w:rsid w:val="428007C3"/>
    <w:rsid w:val="42921A2E"/>
    <w:rsid w:val="42C421F2"/>
    <w:rsid w:val="42D7F2BA"/>
    <w:rsid w:val="42EDD23E"/>
    <w:rsid w:val="430E7C18"/>
    <w:rsid w:val="43C9140D"/>
    <w:rsid w:val="440C4053"/>
    <w:rsid w:val="44211D2A"/>
    <w:rsid w:val="4457F5D8"/>
    <w:rsid w:val="44F8BF49"/>
    <w:rsid w:val="456E8DC6"/>
    <w:rsid w:val="456EA3CA"/>
    <w:rsid w:val="461F2DFA"/>
    <w:rsid w:val="46317F0D"/>
    <w:rsid w:val="4652C403"/>
    <w:rsid w:val="46FDCAA1"/>
    <w:rsid w:val="47B62D78"/>
    <w:rsid w:val="4806B6FD"/>
    <w:rsid w:val="487B6C07"/>
    <w:rsid w:val="492B66FB"/>
    <w:rsid w:val="49D679C1"/>
    <w:rsid w:val="49DDD9AD"/>
    <w:rsid w:val="49E8886E"/>
    <w:rsid w:val="4A1D5F93"/>
    <w:rsid w:val="4A23BF9E"/>
    <w:rsid w:val="4B3D00F1"/>
    <w:rsid w:val="4B3F42B2"/>
    <w:rsid w:val="4BB26DE5"/>
    <w:rsid w:val="4BC16479"/>
    <w:rsid w:val="4C243CAF"/>
    <w:rsid w:val="4C49DF60"/>
    <w:rsid w:val="4C7A007A"/>
    <w:rsid w:val="4D0B152B"/>
    <w:rsid w:val="4DDF689B"/>
    <w:rsid w:val="4E2B26F9"/>
    <w:rsid w:val="4E59FD1B"/>
    <w:rsid w:val="4E6810FA"/>
    <w:rsid w:val="4EA62C03"/>
    <w:rsid w:val="4ECF77CD"/>
    <w:rsid w:val="4EFCC11A"/>
    <w:rsid w:val="4F4ED654"/>
    <w:rsid w:val="4FB91033"/>
    <w:rsid w:val="4FDC2DC0"/>
    <w:rsid w:val="5020BBAD"/>
    <w:rsid w:val="50397791"/>
    <w:rsid w:val="5042B5ED"/>
    <w:rsid w:val="50447011"/>
    <w:rsid w:val="505D2A74"/>
    <w:rsid w:val="5097F62C"/>
    <w:rsid w:val="50C17FD9"/>
    <w:rsid w:val="514E6043"/>
    <w:rsid w:val="514EDCC1"/>
    <w:rsid w:val="51AF9B26"/>
    <w:rsid w:val="51EFFE8E"/>
    <w:rsid w:val="523A1809"/>
    <w:rsid w:val="52633EBE"/>
    <w:rsid w:val="52A119DC"/>
    <w:rsid w:val="52A827D3"/>
    <w:rsid w:val="52D24941"/>
    <w:rsid w:val="5365D735"/>
    <w:rsid w:val="539966CD"/>
    <w:rsid w:val="539A3599"/>
    <w:rsid w:val="53B111BC"/>
    <w:rsid w:val="53DDA4D8"/>
    <w:rsid w:val="547FC3B8"/>
    <w:rsid w:val="54860007"/>
    <w:rsid w:val="5498B944"/>
    <w:rsid w:val="550C4AAE"/>
    <w:rsid w:val="55C004D8"/>
    <w:rsid w:val="570E4868"/>
    <w:rsid w:val="58486ED6"/>
    <w:rsid w:val="587A3BEE"/>
    <w:rsid w:val="587F85CB"/>
    <w:rsid w:val="58B3AD5E"/>
    <w:rsid w:val="58EABA72"/>
    <w:rsid w:val="59286268"/>
    <w:rsid w:val="59954142"/>
    <w:rsid w:val="59BAAD0B"/>
    <w:rsid w:val="5A440E09"/>
    <w:rsid w:val="5A95B8F1"/>
    <w:rsid w:val="5AE6943B"/>
    <w:rsid w:val="5BED5003"/>
    <w:rsid w:val="5BFBF08C"/>
    <w:rsid w:val="5BFCC472"/>
    <w:rsid w:val="5C6FE29D"/>
    <w:rsid w:val="5C9B78B7"/>
    <w:rsid w:val="5CA3CB29"/>
    <w:rsid w:val="5CFC2788"/>
    <w:rsid w:val="5D2A573C"/>
    <w:rsid w:val="5D4E82FD"/>
    <w:rsid w:val="5D5580C1"/>
    <w:rsid w:val="5D82916E"/>
    <w:rsid w:val="5DA7C7DB"/>
    <w:rsid w:val="5DDB0516"/>
    <w:rsid w:val="5DF719B6"/>
    <w:rsid w:val="5E363AB6"/>
    <w:rsid w:val="5E74F5D1"/>
    <w:rsid w:val="5EA28F29"/>
    <w:rsid w:val="5EDCF87B"/>
    <w:rsid w:val="600BA8B8"/>
    <w:rsid w:val="60512A1D"/>
    <w:rsid w:val="60BDADEF"/>
    <w:rsid w:val="61435E4E"/>
    <w:rsid w:val="61EE4F3A"/>
    <w:rsid w:val="62410FC2"/>
    <w:rsid w:val="624A5A91"/>
    <w:rsid w:val="628FB9BA"/>
    <w:rsid w:val="629F4296"/>
    <w:rsid w:val="62A084D2"/>
    <w:rsid w:val="62B981E3"/>
    <w:rsid w:val="62D93FA2"/>
    <w:rsid w:val="62EAA6A0"/>
    <w:rsid w:val="634866F4"/>
    <w:rsid w:val="638B5B0D"/>
    <w:rsid w:val="63A9DF44"/>
    <w:rsid w:val="6453A6E3"/>
    <w:rsid w:val="64C0554E"/>
    <w:rsid w:val="650685C5"/>
    <w:rsid w:val="652A1E7C"/>
    <w:rsid w:val="654E6269"/>
    <w:rsid w:val="65FE7B85"/>
    <w:rsid w:val="66003A53"/>
    <w:rsid w:val="662F9479"/>
    <w:rsid w:val="665E3D77"/>
    <w:rsid w:val="66A7DA3E"/>
    <w:rsid w:val="66B6E064"/>
    <w:rsid w:val="674385DA"/>
    <w:rsid w:val="67A2B5D1"/>
    <w:rsid w:val="67AB9CC3"/>
    <w:rsid w:val="67CA5F3E"/>
    <w:rsid w:val="67D575CA"/>
    <w:rsid w:val="68A169B7"/>
    <w:rsid w:val="69007849"/>
    <w:rsid w:val="692D7E2C"/>
    <w:rsid w:val="69321A0F"/>
    <w:rsid w:val="694E6ADB"/>
    <w:rsid w:val="69B53A52"/>
    <w:rsid w:val="6A7941B3"/>
    <w:rsid w:val="6AA8EF9A"/>
    <w:rsid w:val="6AB25A91"/>
    <w:rsid w:val="6ABC1CED"/>
    <w:rsid w:val="6AD23C7A"/>
    <w:rsid w:val="6B5114BB"/>
    <w:rsid w:val="6B566E31"/>
    <w:rsid w:val="6B8F863E"/>
    <w:rsid w:val="6B9BC9C7"/>
    <w:rsid w:val="6BF13CD7"/>
    <w:rsid w:val="6C40DD76"/>
    <w:rsid w:val="6CCECBCA"/>
    <w:rsid w:val="6D64D513"/>
    <w:rsid w:val="6D7CFDC9"/>
    <w:rsid w:val="6DCE12B0"/>
    <w:rsid w:val="6EFD202D"/>
    <w:rsid w:val="6F308CBB"/>
    <w:rsid w:val="6F44F827"/>
    <w:rsid w:val="6FCFB7B5"/>
    <w:rsid w:val="6FFA84B1"/>
    <w:rsid w:val="7094BED3"/>
    <w:rsid w:val="70D54CF1"/>
    <w:rsid w:val="70E31321"/>
    <w:rsid w:val="7162FDDD"/>
    <w:rsid w:val="73AC447B"/>
    <w:rsid w:val="73CAAFD4"/>
    <w:rsid w:val="73E932F7"/>
    <w:rsid w:val="74231497"/>
    <w:rsid w:val="743BD735"/>
    <w:rsid w:val="74451F9A"/>
    <w:rsid w:val="74568779"/>
    <w:rsid w:val="74A51A8D"/>
    <w:rsid w:val="74E2D09C"/>
    <w:rsid w:val="754D5AD8"/>
    <w:rsid w:val="75F8E2E7"/>
    <w:rsid w:val="7636A0D6"/>
    <w:rsid w:val="76522C61"/>
    <w:rsid w:val="7722446D"/>
    <w:rsid w:val="7820C10A"/>
    <w:rsid w:val="7827A3B4"/>
    <w:rsid w:val="78508113"/>
    <w:rsid w:val="788B981B"/>
    <w:rsid w:val="78D7E5E8"/>
    <w:rsid w:val="799CE2D7"/>
    <w:rsid w:val="79B18AD4"/>
    <w:rsid w:val="79DC1147"/>
    <w:rsid w:val="7A1380AE"/>
    <w:rsid w:val="7A2F4492"/>
    <w:rsid w:val="7A6216B7"/>
    <w:rsid w:val="7A720B6C"/>
    <w:rsid w:val="7ABBF4E1"/>
    <w:rsid w:val="7AC7B5D4"/>
    <w:rsid w:val="7B09E023"/>
    <w:rsid w:val="7B48496B"/>
    <w:rsid w:val="7B5AA028"/>
    <w:rsid w:val="7B5B03FF"/>
    <w:rsid w:val="7B8E4A4B"/>
    <w:rsid w:val="7B922E26"/>
    <w:rsid w:val="7CA440BC"/>
    <w:rsid w:val="7D02E62F"/>
    <w:rsid w:val="7D4B3D0A"/>
    <w:rsid w:val="7D6432BD"/>
    <w:rsid w:val="7D9454E5"/>
    <w:rsid w:val="7D9CF9C3"/>
    <w:rsid w:val="7DE7F520"/>
    <w:rsid w:val="7DEFD292"/>
    <w:rsid w:val="7E1869FA"/>
    <w:rsid w:val="7E5AA847"/>
    <w:rsid w:val="7E6EBBD0"/>
    <w:rsid w:val="7E9974A8"/>
    <w:rsid w:val="7EFD6483"/>
    <w:rsid w:val="7F0AA33B"/>
    <w:rsid w:val="7F92A373"/>
    <w:rsid w:val="7FAC875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semiHidden/>
    <w:unhideWhenUsed/>
    <w:rsid w:val="00742788"/>
    <w:rPr>
      <w:sz w:val="16"/>
      <w:szCs w:val="16"/>
    </w:rPr>
  </w:style>
  <w:style w:type="paragraph" w:styleId="CommentText">
    <w:name w:val="annotation text"/>
    <w:basedOn w:val="Normal"/>
    <w:link w:val="CommentTextChar"/>
    <w:uiPriority w:val="99"/>
    <w:semiHidden/>
    <w:unhideWhenUsed/>
    <w:rsid w:val="00742788"/>
    <w:pPr>
      <w:spacing w:line="240" w:lineRule="auto"/>
    </w:pPr>
    <w:rPr>
      <w:sz w:val="20"/>
      <w:szCs w:val="20"/>
    </w:rPr>
  </w:style>
  <w:style w:type="character" w:customStyle="1" w:styleId="CommentTextChar">
    <w:name w:val="Comment Text Char"/>
    <w:basedOn w:val="DefaultParagraphFont"/>
    <w:link w:val="CommentText"/>
    <w:uiPriority w:val="99"/>
    <w:semiHidden/>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character" w:customStyle="1" w:styleId="normaltextrun">
    <w:name w:val="normaltextrun"/>
    <w:basedOn w:val="DefaultParagraphFont"/>
    <w:rsid w:val="002466FD"/>
  </w:style>
  <w:style w:type="character" w:customStyle="1" w:styleId="eop">
    <w:name w:val="eop"/>
    <w:basedOn w:val="DefaultParagraphFont"/>
    <w:rsid w:val="00246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outhampton.ac.uk/assets/sharepoint/intranet/hr/How%20to/Policy%20-%20Lone%20working.pdf"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www.samaritan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F6D46C1D58DE4191F8108964723254" ma:contentTypeVersion="4" ma:contentTypeDescription="Create a new document." ma:contentTypeScope="" ma:versionID="6fa65cd5acb81e44d59d806402a66f9c">
  <xsd:schema xmlns:xsd="http://www.w3.org/2001/XMLSchema" xmlns:xs="http://www.w3.org/2001/XMLSchema" xmlns:p="http://schemas.microsoft.com/office/2006/metadata/properties" xmlns:ns2="b44b558b-90ae-4f0f-a5f1-401beb984505" targetNamespace="http://schemas.microsoft.com/office/2006/metadata/properties" ma:root="true" ma:fieldsID="06607329f345c38fd270543f7d11c307" ns2:_="">
    <xsd:import namespace="b44b558b-90ae-4f0f-a5f1-401beb9845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4b558b-90ae-4f0f-a5f1-401beb984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012840-04CF-4216-8F93-090B0B6366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4b558b-90ae-4f0f-a5f1-401beb984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7DE0B-7538-42CC-B1FC-C0CE13BEBE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9AA651-AC35-4C52-BB69-1B2954FC87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1831</Words>
  <Characters>10440</Characters>
  <Application>Microsoft Office Word</Application>
  <DocSecurity>0</DocSecurity>
  <Lines>87</Lines>
  <Paragraphs>24</Paragraphs>
  <ScaleCrop>false</ScaleCrop>
  <Company>University of Southampton</Company>
  <LinksUpToDate>false</LinksUpToDate>
  <CharactersWithSpaces>12247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M.Warner@soton.ac.uk</dc:creator>
  <cp:lastModifiedBy>Natalie Berry</cp:lastModifiedBy>
  <cp:revision>2</cp:revision>
  <dcterms:created xsi:type="dcterms:W3CDTF">2021-07-19T12:40:00Z</dcterms:created>
  <dcterms:modified xsi:type="dcterms:W3CDTF">2021-07-19T12:40:00Z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0x0101008AF6D46C1D58DE4191F8108964723254</vt:lpwstr>
  </property>
</Properties>
</file>