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B86DF" w14:textId="77777777" w:rsidR="00DE7D23" w:rsidRDefault="00DE7D23" w:rsidP="00DE7D23">
      <w:pPr>
        <w:spacing w:after="160"/>
        <w:jc w:val="center"/>
        <w:rPr>
          <w:rFonts w:ascii="Lucida Sans" w:hAnsi="Lucida Sans"/>
          <w:b/>
          <w:sz w:val="20"/>
          <w:szCs w:val="20"/>
        </w:rPr>
      </w:pPr>
    </w:p>
    <w:p w14:paraId="1461CAD8" w14:textId="77777777" w:rsidR="00DE7D23" w:rsidRPr="009F30AD" w:rsidRDefault="00DE7D23" w:rsidP="00DE7D23">
      <w:pPr>
        <w:spacing w:after="160"/>
        <w:jc w:val="center"/>
        <w:rPr>
          <w:rFonts w:ascii="Calibri" w:eastAsia="Calibri" w:hAnsi="Calibri" w:cs="Arial"/>
          <w:b/>
          <w:bCs/>
          <w:sz w:val="22"/>
          <w:szCs w:val="22"/>
          <w:lang w:eastAsia="en-US"/>
        </w:rPr>
      </w:pPr>
      <w:r w:rsidRPr="009F30AD">
        <w:rPr>
          <w:rFonts w:ascii="Calibri" w:eastAsia="Calibri" w:hAnsi="Calibri" w:cs="Arial"/>
          <w:b/>
          <w:bCs/>
          <w:sz w:val="22"/>
          <w:szCs w:val="22"/>
          <w:lang w:eastAsia="en-US"/>
        </w:rPr>
        <w:t>INFORMATION SHEET</w:t>
      </w:r>
    </w:p>
    <w:p w14:paraId="06AF6BEE" w14:textId="77777777" w:rsidR="00DE7D23" w:rsidRPr="009F30AD" w:rsidRDefault="00DE7D23" w:rsidP="00DE7D23">
      <w:pPr>
        <w:spacing w:after="160"/>
        <w:jc w:val="center"/>
        <w:rPr>
          <w:rFonts w:ascii="Calibri" w:eastAsia="Calibri" w:hAnsi="Calibri" w:cs="Arial"/>
          <w:sz w:val="22"/>
          <w:szCs w:val="22"/>
          <w:lang w:eastAsia="en-US"/>
        </w:rPr>
      </w:pPr>
      <w:r>
        <w:rPr>
          <w:rFonts w:ascii="Calibri" w:eastAsia="Calibri" w:hAnsi="Calibri" w:cs="Arial"/>
          <w:sz w:val="22"/>
          <w:szCs w:val="22"/>
          <w:lang w:eastAsia="en-US"/>
        </w:rPr>
        <w:t xml:space="preserve">(Version Number </w:t>
      </w:r>
      <w:r w:rsidR="00677AD6">
        <w:rPr>
          <w:rFonts w:ascii="Calibri" w:eastAsia="Calibri" w:hAnsi="Calibri" w:cs="Arial"/>
          <w:sz w:val="22"/>
          <w:szCs w:val="22"/>
          <w:lang w:eastAsia="en-US"/>
        </w:rPr>
        <w:t>4</w:t>
      </w:r>
      <w:r>
        <w:rPr>
          <w:rFonts w:ascii="Calibri" w:eastAsia="Calibri" w:hAnsi="Calibri" w:cs="Arial"/>
          <w:sz w:val="22"/>
          <w:szCs w:val="22"/>
          <w:lang w:eastAsia="en-US"/>
        </w:rPr>
        <w:t xml:space="preserve">, </w:t>
      </w:r>
      <w:r w:rsidR="00677AD6">
        <w:rPr>
          <w:rFonts w:ascii="Calibri" w:eastAsia="Calibri" w:hAnsi="Calibri" w:cs="Arial"/>
          <w:sz w:val="22"/>
          <w:szCs w:val="22"/>
          <w:lang w:eastAsia="en-US"/>
        </w:rPr>
        <w:t>30</w:t>
      </w:r>
      <w:r>
        <w:rPr>
          <w:rFonts w:ascii="Calibri" w:eastAsia="Calibri" w:hAnsi="Calibri" w:cs="Arial"/>
          <w:sz w:val="22"/>
          <w:szCs w:val="22"/>
          <w:lang w:eastAsia="en-US"/>
        </w:rPr>
        <w:t>/0</w:t>
      </w:r>
      <w:r w:rsidR="00677AD6">
        <w:rPr>
          <w:rFonts w:ascii="Calibri" w:eastAsia="Calibri" w:hAnsi="Calibri" w:cs="Arial"/>
          <w:sz w:val="22"/>
          <w:szCs w:val="22"/>
          <w:lang w:eastAsia="en-US"/>
        </w:rPr>
        <w:t>9</w:t>
      </w:r>
      <w:r w:rsidRPr="009F30AD">
        <w:rPr>
          <w:rFonts w:ascii="Calibri" w:eastAsia="Calibri" w:hAnsi="Calibri" w:cs="Arial"/>
          <w:sz w:val="22"/>
          <w:szCs w:val="22"/>
          <w:lang w:eastAsia="en-US"/>
        </w:rPr>
        <w:t>/1</w:t>
      </w:r>
      <w:r w:rsidR="00C41C84">
        <w:rPr>
          <w:rFonts w:ascii="Calibri" w:eastAsia="Calibri" w:hAnsi="Calibri" w:cs="Arial"/>
          <w:sz w:val="22"/>
          <w:szCs w:val="22"/>
          <w:lang w:eastAsia="en-US"/>
        </w:rPr>
        <w:t>9</w:t>
      </w:r>
      <w:r w:rsidRPr="009F30AD">
        <w:rPr>
          <w:rFonts w:ascii="Calibri" w:eastAsia="Calibri" w:hAnsi="Calibri" w:cs="Arial"/>
          <w:sz w:val="22"/>
          <w:szCs w:val="22"/>
          <w:lang w:eastAsia="en-US"/>
        </w:rPr>
        <w:t>)</w:t>
      </w:r>
    </w:p>
    <w:p w14:paraId="12CC4A6D" w14:textId="77777777" w:rsidR="00DA1032" w:rsidRDefault="00DE7D23" w:rsidP="00DE7D23">
      <w:pPr>
        <w:spacing w:after="160"/>
        <w:rPr>
          <w:b/>
          <w:bCs/>
        </w:rPr>
      </w:pPr>
      <w:r w:rsidRPr="00DA1032">
        <w:rPr>
          <w:rFonts w:asciiTheme="minorHAnsi" w:eastAsia="Calibri" w:hAnsiTheme="minorHAnsi" w:cs="Arial"/>
          <w:b/>
          <w:bCs/>
          <w:sz w:val="22"/>
          <w:szCs w:val="22"/>
          <w:lang w:eastAsia="en-US"/>
        </w:rPr>
        <w:t xml:space="preserve">Study </w:t>
      </w:r>
      <w:r w:rsidRPr="00DA1032">
        <w:rPr>
          <w:rFonts w:asciiTheme="minorHAnsi" w:eastAsia="Calibri" w:hAnsiTheme="minorHAnsi" w:cstheme="minorHAnsi"/>
          <w:b/>
          <w:bCs/>
          <w:sz w:val="22"/>
          <w:szCs w:val="22"/>
          <w:lang w:eastAsia="en-US"/>
        </w:rPr>
        <w:t>Title</w:t>
      </w:r>
      <w:r w:rsidRPr="00DA1032">
        <w:rPr>
          <w:rFonts w:asciiTheme="minorHAnsi" w:eastAsia="Calibri" w:hAnsiTheme="minorHAnsi" w:cstheme="minorHAnsi"/>
          <w:b/>
          <w:sz w:val="22"/>
          <w:szCs w:val="22"/>
          <w:lang w:eastAsia="en-US"/>
        </w:rPr>
        <w:t>:</w:t>
      </w:r>
      <w:r w:rsidRPr="00DA1032">
        <w:rPr>
          <w:rFonts w:asciiTheme="minorHAnsi" w:eastAsia="Calibri" w:hAnsiTheme="minorHAnsi" w:cstheme="minorHAnsi"/>
          <w:sz w:val="22"/>
          <w:szCs w:val="22"/>
          <w:lang w:eastAsia="en-US"/>
        </w:rPr>
        <w:t xml:space="preserve">  </w:t>
      </w:r>
      <w:bookmarkStart w:id="0" w:name="_Hlk536104802"/>
      <w:r w:rsidR="00DA1032" w:rsidRPr="00DA1032">
        <w:rPr>
          <w:rFonts w:asciiTheme="minorHAnsi" w:hAnsiTheme="minorHAnsi" w:cstheme="minorHAnsi"/>
          <w:bCs/>
          <w:sz w:val="22"/>
          <w:szCs w:val="22"/>
        </w:rPr>
        <w:t>Fearing the Unknown: An investigation into Intolerance of Uncertainty amongst children with Night Time Fears.</w:t>
      </w:r>
      <w:bookmarkEnd w:id="0"/>
    </w:p>
    <w:p w14:paraId="424FFD95" w14:textId="77777777" w:rsidR="00DE7D23" w:rsidRPr="009F30AD" w:rsidRDefault="00DE7D23" w:rsidP="00DE7D23">
      <w:pPr>
        <w:spacing w:after="160"/>
        <w:rPr>
          <w:rFonts w:asciiTheme="minorHAnsi" w:eastAsia="Calibri" w:hAnsiTheme="minorHAnsi" w:cs="Arial"/>
          <w:sz w:val="22"/>
          <w:szCs w:val="22"/>
          <w:lang w:eastAsia="en-US"/>
        </w:rPr>
      </w:pPr>
      <w:r w:rsidRPr="009F30AD">
        <w:rPr>
          <w:rFonts w:asciiTheme="minorHAnsi" w:eastAsia="Calibri" w:hAnsiTheme="minorHAnsi" w:cs="Arial"/>
          <w:b/>
          <w:bCs/>
          <w:sz w:val="22"/>
          <w:szCs w:val="22"/>
          <w:lang w:eastAsia="en-US"/>
        </w:rPr>
        <w:t>Researcher names</w:t>
      </w:r>
      <w:r>
        <w:rPr>
          <w:rFonts w:asciiTheme="minorHAnsi" w:eastAsia="Calibri" w:hAnsiTheme="minorHAnsi" w:cs="Arial"/>
          <w:sz w:val="22"/>
          <w:szCs w:val="22"/>
          <w:lang w:eastAsia="en-US"/>
        </w:rPr>
        <w:t>: David Keep, Professor M</w:t>
      </w:r>
      <w:r w:rsidRPr="009F30AD">
        <w:rPr>
          <w:rFonts w:asciiTheme="minorHAnsi" w:eastAsia="Calibri" w:hAnsiTheme="minorHAnsi" w:cs="Arial"/>
          <w:sz w:val="22"/>
          <w:szCs w:val="22"/>
          <w:lang w:eastAsia="en-US"/>
        </w:rPr>
        <w:t>att Garner, Dr Julie Hadwin</w:t>
      </w:r>
      <w:r w:rsidR="005B7EBB">
        <w:rPr>
          <w:rFonts w:asciiTheme="minorHAnsi" w:eastAsia="Calibri" w:hAnsiTheme="minorHAnsi" w:cs="Arial"/>
          <w:sz w:val="22"/>
          <w:szCs w:val="22"/>
          <w:lang w:eastAsia="en-US"/>
        </w:rPr>
        <w:t>, Dr Denis Golm</w:t>
      </w:r>
    </w:p>
    <w:p w14:paraId="11C009A2" w14:textId="77777777" w:rsidR="00DE7D23" w:rsidRPr="009F30AD" w:rsidRDefault="00DE7D23" w:rsidP="00DE7D23">
      <w:pPr>
        <w:pBdr>
          <w:bottom w:val="single" w:sz="6" w:space="1" w:color="auto"/>
        </w:pBdr>
        <w:spacing w:after="160"/>
        <w:rPr>
          <w:rFonts w:asciiTheme="minorHAnsi" w:eastAsia="Calibri" w:hAnsiTheme="minorHAnsi" w:cs="Arial"/>
          <w:sz w:val="22"/>
          <w:szCs w:val="22"/>
          <w:lang w:eastAsia="en-US"/>
        </w:rPr>
      </w:pPr>
      <w:r w:rsidRPr="009F30AD">
        <w:rPr>
          <w:rFonts w:asciiTheme="minorHAnsi" w:eastAsia="Calibri" w:hAnsiTheme="minorHAnsi" w:cs="Arial"/>
          <w:b/>
          <w:bCs/>
          <w:sz w:val="22"/>
          <w:szCs w:val="22"/>
          <w:lang w:eastAsia="en-US"/>
        </w:rPr>
        <w:t>Ethics number</w:t>
      </w:r>
      <w:r w:rsidRPr="009F30AD">
        <w:rPr>
          <w:rFonts w:asciiTheme="minorHAnsi" w:eastAsia="Calibri" w:hAnsiTheme="minorHAnsi" w:cs="Arial"/>
          <w:sz w:val="22"/>
          <w:szCs w:val="22"/>
          <w:lang w:eastAsia="en-US"/>
        </w:rPr>
        <w:t xml:space="preserve">: </w:t>
      </w:r>
      <w:bookmarkStart w:id="1" w:name="_Hlk536106201"/>
      <w:r w:rsidRPr="00DE7D23">
        <w:rPr>
          <w:rFonts w:asciiTheme="minorHAnsi" w:eastAsia="Calibri" w:hAnsiTheme="minorHAnsi" w:cs="Arial"/>
          <w:sz w:val="22"/>
          <w:szCs w:val="22"/>
          <w:lang w:eastAsia="en-US"/>
        </w:rPr>
        <w:t>47287</w:t>
      </w:r>
      <w:bookmarkEnd w:id="1"/>
    </w:p>
    <w:p w14:paraId="0F3E50CA" w14:textId="77777777" w:rsidR="00DE7D23" w:rsidRPr="00F3750E" w:rsidRDefault="00DE7D23" w:rsidP="00DE7D23">
      <w:pPr>
        <w:rPr>
          <w:rFonts w:asciiTheme="minorHAnsi" w:hAnsiTheme="minorHAnsi" w:cstheme="minorHAnsi"/>
          <w:bCs/>
          <w:i/>
          <w:sz w:val="22"/>
          <w:szCs w:val="22"/>
        </w:rPr>
      </w:pPr>
      <w:r w:rsidRPr="00F3750E">
        <w:rPr>
          <w:rFonts w:asciiTheme="minorHAnsi" w:hAnsiTheme="minorHAnsi" w:cstheme="minorHAnsi"/>
          <w:bCs/>
          <w:i/>
          <w:sz w:val="22"/>
          <w:szCs w:val="22"/>
        </w:rPr>
        <w:t xml:space="preserve">You are being invited to take part in the above research study. To help you decide whether you would like to take part or not, it is important that you understand why the research is being done and what it will involve. Please read the information below carefully and ask questions if anything is not clear or you would like more information before you decide to take part in this research.  You may like to discuss it with others, but it is up to you to decide </w:t>
      </w:r>
      <w:proofErr w:type="gramStart"/>
      <w:r w:rsidRPr="00F3750E">
        <w:rPr>
          <w:rFonts w:asciiTheme="minorHAnsi" w:hAnsiTheme="minorHAnsi" w:cstheme="minorHAnsi"/>
          <w:bCs/>
          <w:i/>
          <w:sz w:val="22"/>
          <w:szCs w:val="22"/>
        </w:rPr>
        <w:t>whether or not</w:t>
      </w:r>
      <w:proofErr w:type="gramEnd"/>
      <w:r w:rsidRPr="00F3750E">
        <w:rPr>
          <w:rFonts w:asciiTheme="minorHAnsi" w:hAnsiTheme="minorHAnsi" w:cstheme="minorHAnsi"/>
          <w:bCs/>
          <w:i/>
          <w:sz w:val="22"/>
          <w:szCs w:val="22"/>
        </w:rPr>
        <w:t xml:space="preserve"> to take part. If you are happy to participate you will be asked to sign a consent form.</w:t>
      </w:r>
    </w:p>
    <w:p w14:paraId="64AE0D0D" w14:textId="77777777" w:rsidR="00DE7D23" w:rsidRPr="009F30AD" w:rsidRDefault="00DE7D23" w:rsidP="00DE7D23">
      <w:pPr>
        <w:spacing w:before="240"/>
        <w:rPr>
          <w:rFonts w:asciiTheme="minorHAnsi" w:hAnsiTheme="minorHAnsi"/>
          <w:b/>
          <w:sz w:val="22"/>
          <w:szCs w:val="22"/>
        </w:rPr>
      </w:pPr>
      <w:r w:rsidRPr="009F30AD">
        <w:rPr>
          <w:rFonts w:asciiTheme="minorHAnsi" w:hAnsiTheme="minorHAnsi"/>
          <w:b/>
          <w:sz w:val="22"/>
          <w:szCs w:val="22"/>
        </w:rPr>
        <w:t>What is the research about?</w:t>
      </w:r>
    </w:p>
    <w:p w14:paraId="0437AA5B" w14:textId="77777777" w:rsidR="00DE7D23" w:rsidRPr="009F30AD" w:rsidRDefault="00DE7D23" w:rsidP="00DE7D23">
      <w:pPr>
        <w:rPr>
          <w:rFonts w:asciiTheme="minorHAnsi" w:hAnsiTheme="minorHAnsi"/>
          <w:bCs/>
          <w:sz w:val="22"/>
          <w:szCs w:val="22"/>
        </w:rPr>
      </w:pPr>
      <w:r w:rsidRPr="009F30AD">
        <w:rPr>
          <w:rFonts w:asciiTheme="minorHAnsi" w:hAnsiTheme="minorHAnsi"/>
          <w:bCs/>
          <w:sz w:val="22"/>
          <w:szCs w:val="22"/>
        </w:rPr>
        <w:t xml:space="preserve">My name is David Keep.  I am a PhD student at the University of Southampton.  My research focuses on understanding fears and worries </w:t>
      </w:r>
      <w:r>
        <w:rPr>
          <w:rFonts w:asciiTheme="minorHAnsi" w:hAnsiTheme="minorHAnsi"/>
          <w:bCs/>
          <w:sz w:val="22"/>
          <w:szCs w:val="22"/>
        </w:rPr>
        <w:t xml:space="preserve">and particularly night time fears </w:t>
      </w:r>
      <w:r w:rsidRPr="009F30AD">
        <w:rPr>
          <w:rFonts w:asciiTheme="minorHAnsi" w:hAnsiTheme="minorHAnsi"/>
          <w:bCs/>
          <w:sz w:val="22"/>
          <w:szCs w:val="22"/>
        </w:rPr>
        <w:t>in childhood</w:t>
      </w:r>
      <w:r>
        <w:rPr>
          <w:rFonts w:asciiTheme="minorHAnsi" w:hAnsiTheme="minorHAnsi"/>
          <w:bCs/>
          <w:sz w:val="22"/>
          <w:szCs w:val="22"/>
        </w:rPr>
        <w:t>,</w:t>
      </w:r>
      <w:r w:rsidRPr="009F30AD">
        <w:rPr>
          <w:rFonts w:asciiTheme="minorHAnsi" w:hAnsiTheme="minorHAnsi"/>
          <w:bCs/>
          <w:sz w:val="22"/>
          <w:szCs w:val="22"/>
        </w:rPr>
        <w:t xml:space="preserve"> and the impact on sleep and </w:t>
      </w:r>
      <w:r>
        <w:rPr>
          <w:rFonts w:asciiTheme="minorHAnsi" w:hAnsiTheme="minorHAnsi"/>
          <w:bCs/>
          <w:sz w:val="22"/>
          <w:szCs w:val="22"/>
        </w:rPr>
        <w:t>daytime</w:t>
      </w:r>
      <w:r w:rsidRPr="009F30AD">
        <w:rPr>
          <w:rFonts w:asciiTheme="minorHAnsi" w:hAnsiTheme="minorHAnsi"/>
          <w:bCs/>
          <w:sz w:val="22"/>
          <w:szCs w:val="22"/>
        </w:rPr>
        <w:t xml:space="preserve"> routines.  </w:t>
      </w:r>
    </w:p>
    <w:p w14:paraId="668F177C" w14:textId="77777777" w:rsidR="00DE7D23" w:rsidRDefault="00DE7D23" w:rsidP="00DE7D23">
      <w:pPr>
        <w:spacing w:before="240"/>
        <w:rPr>
          <w:rFonts w:asciiTheme="minorHAnsi" w:hAnsiTheme="minorHAnsi"/>
          <w:sz w:val="22"/>
          <w:szCs w:val="22"/>
        </w:rPr>
      </w:pPr>
      <w:r>
        <w:rPr>
          <w:rFonts w:asciiTheme="minorHAnsi" w:hAnsiTheme="minorHAnsi"/>
          <w:sz w:val="22"/>
          <w:szCs w:val="22"/>
        </w:rPr>
        <w:t xml:space="preserve">Some </w:t>
      </w:r>
      <w:r w:rsidR="00EA4F9D">
        <w:rPr>
          <w:rFonts w:asciiTheme="minorHAnsi" w:hAnsiTheme="minorHAnsi"/>
          <w:sz w:val="22"/>
          <w:szCs w:val="22"/>
        </w:rPr>
        <w:t>chil</w:t>
      </w:r>
      <w:r w:rsidR="00A42C36">
        <w:rPr>
          <w:rFonts w:asciiTheme="minorHAnsi" w:hAnsiTheme="minorHAnsi"/>
          <w:sz w:val="22"/>
          <w:szCs w:val="22"/>
        </w:rPr>
        <w:t>dren</w:t>
      </w:r>
      <w:r w:rsidRPr="009F30AD">
        <w:rPr>
          <w:rFonts w:asciiTheme="minorHAnsi" w:hAnsiTheme="minorHAnsi"/>
          <w:sz w:val="22"/>
          <w:szCs w:val="22"/>
        </w:rPr>
        <w:t xml:space="preserve"> have night time fears. Nigh</w:t>
      </w:r>
      <w:r>
        <w:rPr>
          <w:rFonts w:asciiTheme="minorHAnsi" w:hAnsiTheme="minorHAnsi"/>
          <w:sz w:val="22"/>
          <w:szCs w:val="22"/>
        </w:rPr>
        <w:t xml:space="preserve">t </w:t>
      </w:r>
      <w:r w:rsidRPr="009F30AD">
        <w:rPr>
          <w:rFonts w:asciiTheme="minorHAnsi" w:hAnsiTheme="minorHAnsi"/>
          <w:sz w:val="22"/>
          <w:szCs w:val="22"/>
        </w:rPr>
        <w:t xml:space="preserve">time fears can be linked to other worries </w:t>
      </w:r>
      <w:r>
        <w:rPr>
          <w:rFonts w:asciiTheme="minorHAnsi" w:hAnsiTheme="minorHAnsi"/>
          <w:sz w:val="22"/>
          <w:szCs w:val="22"/>
        </w:rPr>
        <w:t xml:space="preserve">in childhood </w:t>
      </w:r>
      <w:r w:rsidRPr="009F30AD">
        <w:rPr>
          <w:rFonts w:asciiTheme="minorHAnsi" w:hAnsiTheme="minorHAnsi"/>
          <w:sz w:val="22"/>
          <w:szCs w:val="22"/>
        </w:rPr>
        <w:t xml:space="preserve">like fear of the dark, bad dreams, noises in the house, monsters, or being left alone at night.  Children who say that they have night time fears can also have problems going to bed and falling or staying asleep.  Some children who say they have night time fears might also feel worried about lots of different things, like not doing well in school, not being able to concentrate, or fear of animals, or difficulties in situations that are new or </w:t>
      </w:r>
      <w:r w:rsidRPr="00CA1B97">
        <w:rPr>
          <w:rFonts w:asciiTheme="minorHAnsi" w:hAnsiTheme="minorHAnsi"/>
          <w:sz w:val="22"/>
          <w:szCs w:val="22"/>
        </w:rPr>
        <w:t>different.  We want to understand night time fears and things that might be</w:t>
      </w:r>
      <w:r>
        <w:rPr>
          <w:rFonts w:asciiTheme="minorHAnsi" w:hAnsiTheme="minorHAnsi"/>
          <w:sz w:val="22"/>
          <w:szCs w:val="22"/>
        </w:rPr>
        <w:t xml:space="preserve"> linked to them in childhood</w:t>
      </w:r>
      <w:r w:rsidRPr="00CA1B97">
        <w:rPr>
          <w:rFonts w:asciiTheme="minorHAnsi" w:hAnsiTheme="minorHAnsi"/>
          <w:sz w:val="22"/>
          <w:szCs w:val="22"/>
        </w:rPr>
        <w:t>.</w:t>
      </w:r>
    </w:p>
    <w:p w14:paraId="1A84D341" w14:textId="77777777" w:rsidR="00B6620E" w:rsidRPr="00CA1B97" w:rsidRDefault="00B6620E" w:rsidP="00DE7D23">
      <w:pPr>
        <w:spacing w:before="240"/>
        <w:rPr>
          <w:rFonts w:asciiTheme="minorHAnsi" w:hAnsiTheme="minorHAnsi"/>
          <w:sz w:val="22"/>
          <w:szCs w:val="22"/>
        </w:rPr>
      </w:pPr>
      <w:r>
        <w:rPr>
          <w:rFonts w:asciiTheme="minorHAnsi" w:hAnsiTheme="minorHAnsi"/>
          <w:sz w:val="22"/>
          <w:szCs w:val="22"/>
        </w:rPr>
        <w:t>We are also interested in Night time fears</w:t>
      </w:r>
      <w:r w:rsidR="009269CF">
        <w:rPr>
          <w:rFonts w:asciiTheme="minorHAnsi" w:hAnsiTheme="minorHAnsi"/>
          <w:sz w:val="22"/>
          <w:szCs w:val="22"/>
        </w:rPr>
        <w:t xml:space="preserve"> and general fears such as animal and environmental fears</w:t>
      </w:r>
      <w:r>
        <w:rPr>
          <w:rFonts w:asciiTheme="minorHAnsi" w:hAnsiTheme="minorHAnsi"/>
          <w:sz w:val="22"/>
          <w:szCs w:val="22"/>
        </w:rPr>
        <w:t xml:space="preserve"> in adults </w:t>
      </w:r>
      <w:r w:rsidR="007D63B3">
        <w:rPr>
          <w:rFonts w:asciiTheme="minorHAnsi" w:hAnsiTheme="minorHAnsi"/>
          <w:sz w:val="22"/>
          <w:szCs w:val="22"/>
        </w:rPr>
        <w:t xml:space="preserve">and </w:t>
      </w:r>
      <w:r w:rsidR="009269CF">
        <w:rPr>
          <w:rFonts w:asciiTheme="minorHAnsi" w:hAnsiTheme="minorHAnsi"/>
          <w:sz w:val="22"/>
          <w:szCs w:val="22"/>
        </w:rPr>
        <w:t xml:space="preserve">we </w:t>
      </w:r>
      <w:r w:rsidR="007D63B3">
        <w:rPr>
          <w:rFonts w:asciiTheme="minorHAnsi" w:hAnsiTheme="minorHAnsi"/>
          <w:sz w:val="22"/>
          <w:szCs w:val="22"/>
        </w:rPr>
        <w:t>are looking to recruit an adult sample as a comparison for children with night time fears.</w:t>
      </w:r>
    </w:p>
    <w:p w14:paraId="74A92AF8" w14:textId="77777777" w:rsidR="00DE7D23" w:rsidRPr="009F30AD" w:rsidRDefault="00DE7D23" w:rsidP="00DE7D23">
      <w:pPr>
        <w:spacing w:before="240"/>
        <w:rPr>
          <w:rFonts w:asciiTheme="minorHAnsi" w:hAnsiTheme="minorHAnsi"/>
          <w:b/>
          <w:sz w:val="22"/>
          <w:szCs w:val="22"/>
        </w:rPr>
      </w:pPr>
      <w:r w:rsidRPr="009F30AD">
        <w:rPr>
          <w:rFonts w:asciiTheme="minorHAnsi" w:hAnsiTheme="minorHAnsi"/>
          <w:b/>
          <w:sz w:val="22"/>
          <w:szCs w:val="22"/>
        </w:rPr>
        <w:t>Why is the study important?</w:t>
      </w:r>
    </w:p>
    <w:p w14:paraId="18E25B71" w14:textId="77777777" w:rsidR="00DE7D23" w:rsidRPr="009F30AD" w:rsidRDefault="00DE7D23" w:rsidP="00DE7D23">
      <w:pPr>
        <w:rPr>
          <w:rFonts w:asciiTheme="minorHAnsi" w:hAnsiTheme="minorHAnsi"/>
          <w:bCs/>
          <w:sz w:val="22"/>
          <w:szCs w:val="22"/>
        </w:rPr>
      </w:pPr>
      <w:r w:rsidRPr="009F30AD">
        <w:rPr>
          <w:rFonts w:asciiTheme="minorHAnsi" w:hAnsiTheme="minorHAnsi"/>
          <w:bCs/>
          <w:sz w:val="22"/>
          <w:szCs w:val="22"/>
        </w:rPr>
        <w:t xml:space="preserve">Understanding why some </w:t>
      </w:r>
      <w:r w:rsidR="009269CF">
        <w:rPr>
          <w:rFonts w:asciiTheme="minorHAnsi" w:hAnsiTheme="minorHAnsi"/>
          <w:bCs/>
          <w:sz w:val="22"/>
          <w:szCs w:val="22"/>
        </w:rPr>
        <w:t xml:space="preserve">people experience </w:t>
      </w:r>
      <w:r w:rsidRPr="009F30AD">
        <w:rPr>
          <w:rFonts w:asciiTheme="minorHAnsi" w:hAnsiTheme="minorHAnsi"/>
          <w:bCs/>
          <w:sz w:val="22"/>
          <w:szCs w:val="22"/>
        </w:rPr>
        <w:t>night</w:t>
      </w:r>
      <w:r>
        <w:rPr>
          <w:rFonts w:asciiTheme="minorHAnsi" w:hAnsiTheme="minorHAnsi"/>
          <w:bCs/>
          <w:sz w:val="22"/>
          <w:szCs w:val="22"/>
        </w:rPr>
        <w:t xml:space="preserve"> </w:t>
      </w:r>
      <w:r w:rsidRPr="009F30AD">
        <w:rPr>
          <w:rFonts w:asciiTheme="minorHAnsi" w:hAnsiTheme="minorHAnsi"/>
          <w:bCs/>
          <w:sz w:val="22"/>
          <w:szCs w:val="22"/>
        </w:rPr>
        <w:t>time fears and other</w:t>
      </w:r>
      <w:r w:rsidR="009269CF">
        <w:rPr>
          <w:rFonts w:asciiTheme="minorHAnsi" w:hAnsiTheme="minorHAnsi"/>
          <w:bCs/>
          <w:sz w:val="22"/>
          <w:szCs w:val="22"/>
        </w:rPr>
        <w:t xml:space="preserve"> fears</w:t>
      </w:r>
      <w:r w:rsidR="008830D2">
        <w:rPr>
          <w:rFonts w:asciiTheme="minorHAnsi" w:hAnsiTheme="minorHAnsi"/>
          <w:bCs/>
          <w:sz w:val="22"/>
          <w:szCs w:val="22"/>
        </w:rPr>
        <w:t xml:space="preserve"> to</w:t>
      </w:r>
      <w:r w:rsidRPr="009F30AD">
        <w:rPr>
          <w:rFonts w:asciiTheme="minorHAnsi" w:hAnsiTheme="minorHAnsi"/>
          <w:bCs/>
          <w:sz w:val="22"/>
          <w:szCs w:val="22"/>
        </w:rPr>
        <w:t xml:space="preserve"> help researchers to think about how best to help so that </w:t>
      </w:r>
      <w:r w:rsidR="009269CF">
        <w:rPr>
          <w:rFonts w:asciiTheme="minorHAnsi" w:hAnsiTheme="minorHAnsi"/>
          <w:bCs/>
          <w:sz w:val="22"/>
          <w:szCs w:val="22"/>
        </w:rPr>
        <w:t xml:space="preserve">these do not </w:t>
      </w:r>
      <w:r w:rsidR="002C6187">
        <w:rPr>
          <w:rFonts w:asciiTheme="minorHAnsi" w:hAnsiTheme="minorHAnsi"/>
          <w:bCs/>
          <w:sz w:val="22"/>
          <w:szCs w:val="22"/>
        </w:rPr>
        <w:t>affect</w:t>
      </w:r>
      <w:r w:rsidR="009269CF">
        <w:rPr>
          <w:rFonts w:asciiTheme="minorHAnsi" w:hAnsiTheme="minorHAnsi"/>
          <w:bCs/>
          <w:sz w:val="22"/>
          <w:szCs w:val="22"/>
        </w:rPr>
        <w:t xml:space="preserve"> both children when they are older, and adult during everyday life</w:t>
      </w:r>
      <w:r w:rsidRPr="009F30AD">
        <w:rPr>
          <w:rFonts w:asciiTheme="minorHAnsi" w:hAnsiTheme="minorHAnsi"/>
          <w:bCs/>
          <w:sz w:val="22"/>
          <w:szCs w:val="22"/>
        </w:rPr>
        <w:t xml:space="preserve">.  </w:t>
      </w:r>
    </w:p>
    <w:p w14:paraId="3EDAAE88" w14:textId="77777777" w:rsidR="00DE7D23" w:rsidRPr="009F30AD" w:rsidRDefault="00DE7D23" w:rsidP="00DE7D23">
      <w:pPr>
        <w:spacing w:before="240"/>
        <w:rPr>
          <w:rFonts w:asciiTheme="minorHAnsi" w:hAnsiTheme="minorHAnsi"/>
          <w:b/>
          <w:sz w:val="22"/>
          <w:szCs w:val="22"/>
        </w:rPr>
      </w:pPr>
      <w:r w:rsidRPr="009F30AD">
        <w:rPr>
          <w:rFonts w:asciiTheme="minorHAnsi" w:hAnsiTheme="minorHAnsi"/>
          <w:b/>
          <w:sz w:val="22"/>
          <w:szCs w:val="22"/>
        </w:rPr>
        <w:t>Why have I been chosen to take part?</w:t>
      </w:r>
    </w:p>
    <w:p w14:paraId="66665EE3" w14:textId="77777777" w:rsidR="00DE7D23" w:rsidRDefault="00DE7D23" w:rsidP="00DE7D23">
      <w:pPr>
        <w:rPr>
          <w:rFonts w:asciiTheme="minorHAnsi" w:hAnsiTheme="minorHAnsi"/>
          <w:bCs/>
          <w:sz w:val="22"/>
          <w:szCs w:val="22"/>
        </w:rPr>
      </w:pPr>
      <w:r w:rsidRPr="009F30AD">
        <w:rPr>
          <w:rFonts w:asciiTheme="minorHAnsi" w:hAnsiTheme="minorHAnsi"/>
          <w:bCs/>
          <w:sz w:val="22"/>
          <w:szCs w:val="22"/>
        </w:rPr>
        <w:t xml:space="preserve">You have been chosen to take part because </w:t>
      </w:r>
      <w:r w:rsidR="00EA4F9D">
        <w:rPr>
          <w:rFonts w:asciiTheme="minorHAnsi" w:hAnsiTheme="minorHAnsi"/>
          <w:bCs/>
          <w:sz w:val="22"/>
          <w:szCs w:val="22"/>
        </w:rPr>
        <w:t>you are a student</w:t>
      </w:r>
      <w:r w:rsidR="007D63B3">
        <w:rPr>
          <w:rFonts w:asciiTheme="minorHAnsi" w:hAnsiTheme="minorHAnsi"/>
          <w:bCs/>
          <w:sz w:val="22"/>
          <w:szCs w:val="22"/>
        </w:rPr>
        <w:t>/post graduate student</w:t>
      </w:r>
      <w:r w:rsidR="00EA4F9D">
        <w:rPr>
          <w:rFonts w:asciiTheme="minorHAnsi" w:hAnsiTheme="minorHAnsi"/>
          <w:bCs/>
          <w:sz w:val="22"/>
          <w:szCs w:val="22"/>
        </w:rPr>
        <w:t xml:space="preserve"> at </w:t>
      </w:r>
      <w:r w:rsidR="00B6620E">
        <w:rPr>
          <w:rFonts w:asciiTheme="minorHAnsi" w:hAnsiTheme="minorHAnsi"/>
          <w:bCs/>
          <w:sz w:val="22"/>
          <w:szCs w:val="22"/>
        </w:rPr>
        <w:t>the</w:t>
      </w:r>
      <w:r w:rsidR="00EA4F9D">
        <w:rPr>
          <w:rFonts w:asciiTheme="minorHAnsi" w:hAnsiTheme="minorHAnsi"/>
          <w:bCs/>
          <w:sz w:val="22"/>
          <w:szCs w:val="22"/>
        </w:rPr>
        <w:t xml:space="preserve"> University of Southampton</w:t>
      </w:r>
      <w:r w:rsidR="007D63B3">
        <w:rPr>
          <w:rFonts w:asciiTheme="minorHAnsi" w:hAnsiTheme="minorHAnsi"/>
          <w:bCs/>
          <w:sz w:val="22"/>
          <w:szCs w:val="22"/>
        </w:rPr>
        <w:t xml:space="preserve"> and have shown interest in the study.</w:t>
      </w:r>
    </w:p>
    <w:p w14:paraId="00530F3F" w14:textId="77777777" w:rsidR="00DE7D23" w:rsidRDefault="00DE7D23" w:rsidP="00DE7D23">
      <w:pPr>
        <w:rPr>
          <w:rFonts w:asciiTheme="minorHAnsi" w:hAnsiTheme="minorHAnsi"/>
          <w:bCs/>
          <w:sz w:val="22"/>
          <w:szCs w:val="22"/>
        </w:rPr>
      </w:pPr>
    </w:p>
    <w:p w14:paraId="0D7CA321" w14:textId="77777777" w:rsidR="00F760FF" w:rsidRDefault="00DE7D23" w:rsidP="00F760FF">
      <w:pPr>
        <w:rPr>
          <w:rFonts w:asciiTheme="minorHAnsi" w:hAnsiTheme="minorHAnsi"/>
          <w:b/>
          <w:bCs/>
          <w:sz w:val="22"/>
          <w:szCs w:val="22"/>
        </w:rPr>
      </w:pPr>
      <w:r w:rsidRPr="00F3750E">
        <w:rPr>
          <w:rFonts w:asciiTheme="minorHAnsi" w:hAnsiTheme="minorHAnsi"/>
          <w:b/>
          <w:bCs/>
          <w:sz w:val="22"/>
          <w:szCs w:val="22"/>
        </w:rPr>
        <w:t xml:space="preserve">What will happen to me if I </w:t>
      </w:r>
      <w:r>
        <w:rPr>
          <w:rFonts w:asciiTheme="minorHAnsi" w:hAnsiTheme="minorHAnsi"/>
          <w:b/>
          <w:bCs/>
          <w:sz w:val="22"/>
          <w:szCs w:val="22"/>
        </w:rPr>
        <w:t>take part?</w:t>
      </w:r>
    </w:p>
    <w:p w14:paraId="018AE829" w14:textId="77777777" w:rsidR="00F760FF" w:rsidRPr="00F760FF" w:rsidRDefault="00F760FF" w:rsidP="00F760FF">
      <w:pPr>
        <w:rPr>
          <w:rFonts w:asciiTheme="minorHAnsi" w:hAnsiTheme="minorHAnsi"/>
          <w:b/>
          <w:bCs/>
          <w:sz w:val="22"/>
          <w:szCs w:val="22"/>
        </w:rPr>
      </w:pPr>
      <w:r w:rsidRPr="00F760FF">
        <w:rPr>
          <w:rFonts w:asciiTheme="minorHAnsi" w:hAnsiTheme="minorHAnsi"/>
          <w:sz w:val="22"/>
          <w:szCs w:val="22"/>
        </w:rPr>
        <w:t xml:space="preserve">If you agree to take </w:t>
      </w:r>
      <w:r w:rsidR="00126B25" w:rsidRPr="00F760FF">
        <w:rPr>
          <w:rFonts w:asciiTheme="minorHAnsi" w:hAnsiTheme="minorHAnsi"/>
          <w:sz w:val="22"/>
          <w:szCs w:val="22"/>
        </w:rPr>
        <w:t>part,</w:t>
      </w:r>
      <w:r w:rsidRPr="00F760FF">
        <w:rPr>
          <w:rFonts w:asciiTheme="minorHAnsi" w:hAnsiTheme="minorHAnsi"/>
          <w:sz w:val="22"/>
          <w:szCs w:val="22"/>
        </w:rPr>
        <w:t xml:space="preserve"> you will be invited to the University for a singl</w:t>
      </w:r>
      <w:r w:rsidR="00672CA2">
        <w:rPr>
          <w:rFonts w:asciiTheme="minorHAnsi" w:hAnsiTheme="minorHAnsi"/>
          <w:sz w:val="22"/>
          <w:szCs w:val="22"/>
        </w:rPr>
        <w:t>e</w:t>
      </w:r>
      <w:r w:rsidRPr="00F760FF">
        <w:rPr>
          <w:rFonts w:asciiTheme="minorHAnsi" w:hAnsiTheme="minorHAnsi"/>
          <w:sz w:val="22"/>
          <w:szCs w:val="22"/>
        </w:rPr>
        <w:t xml:space="preserve"> test session lasting </w:t>
      </w:r>
      <w:r>
        <w:rPr>
          <w:rFonts w:asciiTheme="minorHAnsi" w:hAnsiTheme="minorHAnsi"/>
          <w:sz w:val="22"/>
          <w:szCs w:val="22"/>
        </w:rPr>
        <w:t>1 hour</w:t>
      </w:r>
      <w:r w:rsidRPr="00F760FF">
        <w:rPr>
          <w:rFonts w:asciiTheme="minorHAnsi" w:hAnsiTheme="minorHAnsi"/>
          <w:sz w:val="22"/>
          <w:szCs w:val="22"/>
        </w:rPr>
        <w:t>. You will be asked to complete a questionnaire and you will</w:t>
      </w:r>
      <w:r>
        <w:rPr>
          <w:rFonts w:asciiTheme="minorHAnsi" w:hAnsiTheme="minorHAnsi"/>
          <w:sz w:val="22"/>
          <w:szCs w:val="22"/>
        </w:rPr>
        <w:t xml:space="preserve"> also</w:t>
      </w:r>
      <w:r w:rsidRPr="00F760FF">
        <w:rPr>
          <w:rFonts w:asciiTheme="minorHAnsi" w:hAnsiTheme="minorHAnsi"/>
          <w:sz w:val="22"/>
          <w:szCs w:val="22"/>
        </w:rPr>
        <w:t xml:space="preserve"> perform an audio task responding to happy and scary sounds.</w:t>
      </w:r>
      <w:r w:rsidR="00541181">
        <w:rPr>
          <w:rFonts w:asciiTheme="minorHAnsi" w:hAnsiTheme="minorHAnsi"/>
          <w:sz w:val="22"/>
          <w:szCs w:val="22"/>
        </w:rPr>
        <w:t xml:space="preserve"> You will then be asked to rate the sounds you have heard.</w:t>
      </w:r>
    </w:p>
    <w:p w14:paraId="48F90D18" w14:textId="77777777" w:rsidR="00DE7D23" w:rsidRPr="009F30AD" w:rsidRDefault="00DE7D23" w:rsidP="00DE7D23">
      <w:pPr>
        <w:spacing w:before="240"/>
        <w:rPr>
          <w:rFonts w:asciiTheme="minorHAnsi" w:hAnsiTheme="minorHAnsi"/>
          <w:b/>
          <w:sz w:val="22"/>
          <w:szCs w:val="22"/>
        </w:rPr>
      </w:pPr>
      <w:r w:rsidRPr="009F30AD">
        <w:rPr>
          <w:rFonts w:asciiTheme="minorHAnsi" w:hAnsiTheme="minorHAnsi"/>
          <w:b/>
          <w:sz w:val="22"/>
          <w:szCs w:val="22"/>
        </w:rPr>
        <w:t>Are there any benefits in m</w:t>
      </w:r>
      <w:r w:rsidR="007D63B3">
        <w:rPr>
          <w:rFonts w:asciiTheme="minorHAnsi" w:hAnsiTheme="minorHAnsi"/>
          <w:b/>
          <w:sz w:val="22"/>
          <w:szCs w:val="22"/>
        </w:rPr>
        <w:t xml:space="preserve">e </w:t>
      </w:r>
      <w:r w:rsidRPr="009F30AD">
        <w:rPr>
          <w:rFonts w:asciiTheme="minorHAnsi" w:hAnsiTheme="minorHAnsi"/>
          <w:b/>
          <w:sz w:val="22"/>
          <w:szCs w:val="22"/>
        </w:rPr>
        <w:t>taking part?</w:t>
      </w:r>
    </w:p>
    <w:p w14:paraId="15783775" w14:textId="77777777" w:rsidR="00DE7D23" w:rsidRPr="009F30AD" w:rsidRDefault="00DE7D23" w:rsidP="00DE7D23">
      <w:pPr>
        <w:rPr>
          <w:rFonts w:asciiTheme="minorHAnsi" w:hAnsiTheme="minorHAnsi"/>
          <w:bCs/>
          <w:sz w:val="22"/>
          <w:szCs w:val="22"/>
        </w:rPr>
      </w:pPr>
      <w:r w:rsidRPr="009F30AD">
        <w:rPr>
          <w:rFonts w:asciiTheme="minorHAnsi" w:hAnsiTheme="minorHAnsi"/>
          <w:bCs/>
          <w:sz w:val="22"/>
          <w:szCs w:val="22"/>
        </w:rPr>
        <w:t xml:space="preserve">You will benefit from knowing you are involved </w:t>
      </w:r>
      <w:r>
        <w:rPr>
          <w:rFonts w:asciiTheme="minorHAnsi" w:hAnsiTheme="minorHAnsi"/>
          <w:bCs/>
          <w:sz w:val="22"/>
          <w:szCs w:val="22"/>
        </w:rPr>
        <w:t xml:space="preserve">in a study which </w:t>
      </w:r>
      <w:r w:rsidR="00672CA2">
        <w:rPr>
          <w:rFonts w:asciiTheme="minorHAnsi" w:hAnsiTheme="minorHAnsi"/>
          <w:bCs/>
          <w:sz w:val="22"/>
          <w:szCs w:val="22"/>
        </w:rPr>
        <w:t xml:space="preserve">looks to help </w:t>
      </w:r>
      <w:r>
        <w:rPr>
          <w:rFonts w:asciiTheme="minorHAnsi" w:hAnsiTheme="minorHAnsi"/>
          <w:bCs/>
          <w:sz w:val="22"/>
          <w:szCs w:val="22"/>
        </w:rPr>
        <w:t xml:space="preserve">children </w:t>
      </w:r>
      <w:r w:rsidRPr="009F30AD">
        <w:rPr>
          <w:rFonts w:asciiTheme="minorHAnsi" w:hAnsiTheme="minorHAnsi"/>
          <w:bCs/>
          <w:sz w:val="22"/>
          <w:szCs w:val="22"/>
        </w:rPr>
        <w:t xml:space="preserve">to worry less, not be scared at night and to get more sleep.  </w:t>
      </w:r>
      <w:r>
        <w:rPr>
          <w:rFonts w:asciiTheme="minorHAnsi" w:hAnsiTheme="minorHAnsi"/>
          <w:bCs/>
          <w:sz w:val="22"/>
          <w:szCs w:val="22"/>
        </w:rPr>
        <w:t>Also, by taking part in this research,</w:t>
      </w:r>
      <w:r w:rsidR="007D63B3">
        <w:rPr>
          <w:rFonts w:asciiTheme="minorHAnsi" w:hAnsiTheme="minorHAnsi"/>
          <w:bCs/>
          <w:sz w:val="22"/>
          <w:szCs w:val="22"/>
        </w:rPr>
        <w:t xml:space="preserve"> students who require university research credits</w:t>
      </w:r>
      <w:r>
        <w:rPr>
          <w:rFonts w:asciiTheme="minorHAnsi" w:hAnsiTheme="minorHAnsi"/>
          <w:bCs/>
          <w:sz w:val="22"/>
          <w:szCs w:val="22"/>
        </w:rPr>
        <w:t xml:space="preserve"> will be </w:t>
      </w:r>
      <w:r w:rsidR="00C41C84">
        <w:rPr>
          <w:rFonts w:asciiTheme="minorHAnsi" w:hAnsiTheme="minorHAnsi"/>
          <w:bCs/>
          <w:sz w:val="22"/>
          <w:szCs w:val="22"/>
        </w:rPr>
        <w:t xml:space="preserve">awarded </w:t>
      </w:r>
      <w:r w:rsidR="00EA4F9D">
        <w:rPr>
          <w:rFonts w:asciiTheme="minorHAnsi" w:hAnsiTheme="minorHAnsi"/>
          <w:bCs/>
          <w:sz w:val="22"/>
          <w:szCs w:val="22"/>
        </w:rPr>
        <w:t>12 credits for your e-folio research credit account</w:t>
      </w:r>
      <w:r>
        <w:rPr>
          <w:rFonts w:asciiTheme="minorHAnsi" w:hAnsiTheme="minorHAnsi"/>
          <w:bCs/>
          <w:sz w:val="22"/>
          <w:szCs w:val="22"/>
        </w:rPr>
        <w:t xml:space="preserve">. </w:t>
      </w:r>
      <w:r w:rsidR="007D63B3">
        <w:rPr>
          <w:rFonts w:asciiTheme="minorHAnsi" w:hAnsiTheme="minorHAnsi"/>
          <w:bCs/>
          <w:sz w:val="22"/>
          <w:szCs w:val="22"/>
        </w:rPr>
        <w:t xml:space="preserve">If you do not, you will be awarded £5 for participating. </w:t>
      </w:r>
    </w:p>
    <w:p w14:paraId="3FF43D93" w14:textId="77777777" w:rsidR="00DE7D23" w:rsidRPr="00010F8E" w:rsidRDefault="00DE7D23" w:rsidP="00010F8E">
      <w:pPr>
        <w:spacing w:before="240"/>
        <w:rPr>
          <w:rFonts w:asciiTheme="minorHAnsi" w:hAnsiTheme="minorHAnsi" w:cstheme="minorHAnsi"/>
          <w:b/>
          <w:sz w:val="22"/>
          <w:szCs w:val="22"/>
        </w:rPr>
      </w:pPr>
      <w:r w:rsidRPr="00010F8E">
        <w:rPr>
          <w:rFonts w:asciiTheme="minorHAnsi" w:hAnsiTheme="minorHAnsi"/>
          <w:b/>
          <w:sz w:val="22"/>
          <w:szCs w:val="22"/>
        </w:rPr>
        <w:lastRenderedPageBreak/>
        <w:t xml:space="preserve">Are </w:t>
      </w:r>
      <w:r w:rsidRPr="00010F8E">
        <w:rPr>
          <w:rFonts w:asciiTheme="minorHAnsi" w:hAnsiTheme="minorHAnsi" w:cstheme="minorHAnsi"/>
          <w:b/>
          <w:sz w:val="22"/>
          <w:szCs w:val="22"/>
        </w:rPr>
        <w:t>there any risks involved?</w:t>
      </w:r>
    </w:p>
    <w:p w14:paraId="17EB017A" w14:textId="77777777" w:rsidR="000377FF" w:rsidRPr="00010F8E" w:rsidRDefault="00DE7D23" w:rsidP="00010F8E">
      <w:pPr>
        <w:rPr>
          <w:rFonts w:asciiTheme="minorHAnsi" w:hAnsiTheme="minorHAnsi" w:cstheme="minorHAnsi"/>
          <w:bCs/>
          <w:sz w:val="22"/>
          <w:szCs w:val="22"/>
        </w:rPr>
      </w:pPr>
      <w:r w:rsidRPr="00010F8E">
        <w:rPr>
          <w:rFonts w:asciiTheme="minorHAnsi" w:hAnsiTheme="minorHAnsi" w:cstheme="minorHAnsi"/>
          <w:bCs/>
          <w:sz w:val="22"/>
          <w:szCs w:val="22"/>
        </w:rPr>
        <w:t>Sometimes talking or thin</w:t>
      </w:r>
      <w:r w:rsidR="00EA4F9D" w:rsidRPr="00010F8E">
        <w:rPr>
          <w:rFonts w:asciiTheme="minorHAnsi" w:hAnsiTheme="minorHAnsi" w:cstheme="minorHAnsi"/>
          <w:bCs/>
          <w:sz w:val="22"/>
          <w:szCs w:val="22"/>
        </w:rPr>
        <w:t>kin</w:t>
      </w:r>
      <w:r w:rsidRPr="00010F8E">
        <w:rPr>
          <w:rFonts w:asciiTheme="minorHAnsi" w:hAnsiTheme="minorHAnsi" w:cstheme="minorHAnsi"/>
          <w:bCs/>
          <w:sz w:val="22"/>
          <w:szCs w:val="22"/>
        </w:rPr>
        <w:t xml:space="preserve">g about things that might worry you can be difficult. </w:t>
      </w:r>
      <w:r w:rsidR="00DA1032" w:rsidRPr="00010F8E">
        <w:rPr>
          <w:rFonts w:asciiTheme="minorHAnsi" w:hAnsiTheme="minorHAnsi" w:cstheme="minorHAnsi"/>
          <w:bCs/>
          <w:sz w:val="22"/>
          <w:szCs w:val="22"/>
        </w:rPr>
        <w:t xml:space="preserve">Also, </w:t>
      </w:r>
      <w:r w:rsidR="00EA4F9D" w:rsidRPr="00010F8E">
        <w:rPr>
          <w:rFonts w:asciiTheme="minorHAnsi" w:hAnsiTheme="minorHAnsi" w:cstheme="minorHAnsi"/>
          <w:bCs/>
          <w:sz w:val="22"/>
          <w:szCs w:val="22"/>
        </w:rPr>
        <w:t>you</w:t>
      </w:r>
      <w:r w:rsidR="00DA1032" w:rsidRPr="00010F8E">
        <w:rPr>
          <w:rFonts w:asciiTheme="minorHAnsi" w:hAnsiTheme="minorHAnsi" w:cstheme="minorHAnsi"/>
          <w:bCs/>
          <w:sz w:val="22"/>
          <w:szCs w:val="22"/>
        </w:rPr>
        <w:t xml:space="preserve"> may become upset or distressed due to the sounds that </w:t>
      </w:r>
      <w:r w:rsidR="00EA4F9D" w:rsidRPr="00010F8E">
        <w:rPr>
          <w:rFonts w:asciiTheme="minorHAnsi" w:hAnsiTheme="minorHAnsi" w:cstheme="minorHAnsi"/>
          <w:bCs/>
          <w:sz w:val="22"/>
          <w:szCs w:val="22"/>
        </w:rPr>
        <w:t xml:space="preserve">you </w:t>
      </w:r>
      <w:r w:rsidR="00DA1032" w:rsidRPr="00010F8E">
        <w:rPr>
          <w:rFonts w:asciiTheme="minorHAnsi" w:hAnsiTheme="minorHAnsi" w:cstheme="minorHAnsi"/>
          <w:bCs/>
          <w:sz w:val="22"/>
          <w:szCs w:val="22"/>
        </w:rPr>
        <w:t>will hear.</w:t>
      </w:r>
      <w:r w:rsidRPr="00010F8E">
        <w:rPr>
          <w:rFonts w:asciiTheme="minorHAnsi" w:hAnsiTheme="minorHAnsi" w:cstheme="minorHAnsi"/>
          <w:bCs/>
          <w:sz w:val="22"/>
          <w:szCs w:val="22"/>
        </w:rPr>
        <w:t xml:space="preserve"> If </w:t>
      </w:r>
      <w:r w:rsidR="00DA1032" w:rsidRPr="00010F8E">
        <w:rPr>
          <w:rFonts w:asciiTheme="minorHAnsi" w:hAnsiTheme="minorHAnsi" w:cstheme="minorHAnsi"/>
          <w:bCs/>
          <w:sz w:val="22"/>
          <w:szCs w:val="22"/>
        </w:rPr>
        <w:t xml:space="preserve">so and </w:t>
      </w:r>
      <w:r w:rsidRPr="00010F8E">
        <w:rPr>
          <w:rFonts w:asciiTheme="minorHAnsi" w:hAnsiTheme="minorHAnsi" w:cstheme="minorHAnsi"/>
          <w:bCs/>
          <w:sz w:val="22"/>
          <w:szCs w:val="22"/>
        </w:rPr>
        <w:t>you get upset by thinking about your own worries and fears</w:t>
      </w:r>
      <w:r w:rsidR="00DA1032" w:rsidRPr="00010F8E">
        <w:rPr>
          <w:rFonts w:asciiTheme="minorHAnsi" w:hAnsiTheme="minorHAnsi" w:cstheme="minorHAnsi"/>
          <w:bCs/>
          <w:sz w:val="22"/>
          <w:szCs w:val="22"/>
        </w:rPr>
        <w:t>,</w:t>
      </w:r>
      <w:r w:rsidRPr="00010F8E">
        <w:rPr>
          <w:rFonts w:asciiTheme="minorHAnsi" w:hAnsiTheme="minorHAnsi" w:cstheme="minorHAnsi"/>
          <w:bCs/>
          <w:sz w:val="22"/>
          <w:szCs w:val="22"/>
        </w:rPr>
        <w:t xml:space="preserve"> then we encourage you to talk to your GP or another adult who could help. </w:t>
      </w:r>
    </w:p>
    <w:p w14:paraId="2DA46D54" w14:textId="77777777" w:rsidR="00D150D6" w:rsidRPr="00677AD6" w:rsidRDefault="000377FF" w:rsidP="00010F8E">
      <w:pPr>
        <w:spacing w:before="240"/>
        <w:rPr>
          <w:rFonts w:asciiTheme="minorHAnsi" w:hAnsiTheme="minorHAnsi" w:cstheme="minorHAnsi"/>
          <w:b/>
          <w:color w:val="000000" w:themeColor="text1"/>
          <w:sz w:val="22"/>
          <w:szCs w:val="22"/>
        </w:rPr>
      </w:pPr>
      <w:r w:rsidRPr="00677AD6">
        <w:rPr>
          <w:rFonts w:asciiTheme="minorHAnsi" w:hAnsiTheme="minorHAnsi" w:cstheme="minorHAnsi"/>
          <w:b/>
          <w:color w:val="000000" w:themeColor="text1"/>
          <w:sz w:val="22"/>
          <w:szCs w:val="22"/>
        </w:rPr>
        <w:t>What data will be collected?</w:t>
      </w:r>
    </w:p>
    <w:p w14:paraId="1802F859" w14:textId="77777777" w:rsidR="00D150D6" w:rsidRPr="00677AD6" w:rsidRDefault="000377FF" w:rsidP="00010F8E">
      <w:pPr>
        <w:rPr>
          <w:rFonts w:asciiTheme="minorHAnsi" w:hAnsiTheme="minorHAnsi" w:cstheme="minorHAnsi"/>
          <w:color w:val="000000" w:themeColor="text1"/>
          <w:sz w:val="22"/>
          <w:szCs w:val="22"/>
        </w:rPr>
      </w:pPr>
      <w:bookmarkStart w:id="2" w:name="_Hlk14779935"/>
      <w:r w:rsidRPr="00677AD6">
        <w:rPr>
          <w:rFonts w:asciiTheme="minorHAnsi" w:hAnsiTheme="minorHAnsi" w:cstheme="minorHAnsi"/>
          <w:color w:val="000000" w:themeColor="text1"/>
          <w:sz w:val="22"/>
          <w:szCs w:val="22"/>
        </w:rPr>
        <w:t>You will be asked to c</w:t>
      </w:r>
      <w:r w:rsidR="00D150D6" w:rsidRPr="00677AD6">
        <w:rPr>
          <w:rFonts w:asciiTheme="minorHAnsi" w:hAnsiTheme="minorHAnsi" w:cstheme="minorHAnsi"/>
          <w:color w:val="000000" w:themeColor="text1"/>
          <w:sz w:val="22"/>
          <w:szCs w:val="22"/>
        </w:rPr>
        <w:t>om</w:t>
      </w:r>
      <w:r w:rsidRPr="00677AD6">
        <w:rPr>
          <w:rFonts w:asciiTheme="minorHAnsi" w:hAnsiTheme="minorHAnsi" w:cstheme="minorHAnsi"/>
          <w:color w:val="000000" w:themeColor="text1"/>
          <w:sz w:val="22"/>
          <w:szCs w:val="22"/>
        </w:rPr>
        <w:t xml:space="preserve">plete a consent </w:t>
      </w:r>
      <w:r w:rsidR="00D150D6" w:rsidRPr="00677AD6">
        <w:rPr>
          <w:rFonts w:asciiTheme="minorHAnsi" w:hAnsiTheme="minorHAnsi" w:cstheme="minorHAnsi"/>
          <w:color w:val="000000" w:themeColor="text1"/>
          <w:sz w:val="22"/>
          <w:szCs w:val="22"/>
        </w:rPr>
        <w:t>form</w:t>
      </w:r>
      <w:r w:rsidRPr="00677AD6">
        <w:rPr>
          <w:rFonts w:asciiTheme="minorHAnsi" w:hAnsiTheme="minorHAnsi" w:cstheme="minorHAnsi"/>
          <w:color w:val="000000" w:themeColor="text1"/>
          <w:sz w:val="22"/>
          <w:szCs w:val="22"/>
        </w:rPr>
        <w:t xml:space="preserve"> before you be</w:t>
      </w:r>
      <w:r w:rsidR="00D150D6" w:rsidRPr="00677AD6">
        <w:rPr>
          <w:rFonts w:asciiTheme="minorHAnsi" w:hAnsiTheme="minorHAnsi" w:cstheme="minorHAnsi"/>
          <w:color w:val="000000" w:themeColor="text1"/>
          <w:sz w:val="22"/>
          <w:szCs w:val="22"/>
        </w:rPr>
        <w:t>gin. You will also be asked to provide demographic information regarding your age, date of birth, ethnicity, job status and marital status. These are required for analysis of data. You will then complete a series of questionnaires where you will ask questions about how you feel in certain situations, your thoughts and experiences. The task you complete will record your data which will also be used for analysis.</w:t>
      </w:r>
    </w:p>
    <w:p w14:paraId="44FE3716" w14:textId="77777777" w:rsidR="00DE7D23" w:rsidRPr="00010F8E" w:rsidRDefault="00010F8E" w:rsidP="00010F8E">
      <w:pPr>
        <w:spacing w:before="240" w:after="240"/>
        <w:rPr>
          <w:rFonts w:asciiTheme="minorHAnsi" w:hAnsiTheme="minorHAnsi" w:cstheme="minorHAnsi"/>
          <w:color w:val="000000" w:themeColor="text1"/>
          <w:sz w:val="22"/>
          <w:szCs w:val="22"/>
        </w:rPr>
      </w:pPr>
      <w:r w:rsidRPr="00677AD6">
        <w:rPr>
          <w:rFonts w:asciiTheme="minorHAnsi" w:hAnsiTheme="minorHAnsi" w:cstheme="minorHAnsi"/>
          <w:color w:val="000000" w:themeColor="text1"/>
          <w:sz w:val="22"/>
          <w:szCs w:val="22"/>
        </w:rPr>
        <w:t>Personal</w:t>
      </w:r>
      <w:r w:rsidR="00D150D6" w:rsidRPr="00677AD6">
        <w:rPr>
          <w:rFonts w:asciiTheme="minorHAnsi" w:hAnsiTheme="minorHAnsi" w:cstheme="minorHAnsi"/>
          <w:color w:val="000000" w:themeColor="text1"/>
          <w:sz w:val="22"/>
          <w:szCs w:val="22"/>
        </w:rPr>
        <w:t xml:space="preserve"> data be secured, paper copies of questionnaires will be stored in a locked cabinet where the lead researcher, David Keep, has the only access. Online data will be secured in a security locked documents folder.</w:t>
      </w:r>
      <w:r w:rsidR="00CC2FDA" w:rsidRPr="00677AD6">
        <w:rPr>
          <w:rFonts w:asciiTheme="minorHAnsi" w:hAnsiTheme="minorHAnsi" w:cstheme="minorHAnsi"/>
          <w:color w:val="000000" w:themeColor="text1"/>
          <w:sz w:val="22"/>
          <w:szCs w:val="22"/>
        </w:rPr>
        <w:t xml:space="preserve"> All </w:t>
      </w:r>
      <w:ins w:id="3" w:author="David Keep" w:date="2019-09-30T13:30:00Z">
        <w:r w:rsidR="00677AD6" w:rsidRPr="00677AD6">
          <w:rPr>
            <w:rFonts w:asciiTheme="minorHAnsi" w:hAnsiTheme="minorHAnsi" w:cstheme="minorHAnsi"/>
            <w:color w:val="000000" w:themeColor="text1"/>
            <w:sz w:val="22"/>
            <w:szCs w:val="22"/>
          </w:rPr>
          <w:t xml:space="preserve">personal </w:t>
        </w:r>
      </w:ins>
      <w:r w:rsidR="00CC2FDA" w:rsidRPr="00677AD6">
        <w:rPr>
          <w:rFonts w:asciiTheme="minorHAnsi" w:hAnsiTheme="minorHAnsi" w:cstheme="minorHAnsi"/>
          <w:color w:val="000000" w:themeColor="text1"/>
          <w:sz w:val="22"/>
          <w:szCs w:val="22"/>
        </w:rPr>
        <w:t>data gathered will not be shared outside the research team (David Keep, Professor Matt Garner, Dr Julie Hadwin, Dr Denis Golm).</w:t>
      </w:r>
      <w:bookmarkEnd w:id="2"/>
    </w:p>
    <w:p w14:paraId="67942F24" w14:textId="77777777" w:rsidR="00DE7D23" w:rsidRPr="00010F8E" w:rsidRDefault="00DE7D23" w:rsidP="00010F8E">
      <w:pPr>
        <w:rPr>
          <w:rFonts w:asciiTheme="minorHAnsi" w:hAnsiTheme="minorHAnsi" w:cstheme="minorHAnsi"/>
          <w:b/>
          <w:sz w:val="22"/>
          <w:szCs w:val="22"/>
        </w:rPr>
      </w:pPr>
      <w:r w:rsidRPr="00010F8E">
        <w:rPr>
          <w:rFonts w:asciiTheme="minorHAnsi" w:hAnsiTheme="minorHAnsi" w:cstheme="minorHAnsi"/>
          <w:b/>
          <w:sz w:val="22"/>
          <w:szCs w:val="22"/>
        </w:rPr>
        <w:t>Will my participation be confidential?</w:t>
      </w:r>
    </w:p>
    <w:p w14:paraId="3AE1645A" w14:textId="77777777" w:rsidR="00DE7D23" w:rsidRPr="00010F8E" w:rsidRDefault="00DE7D23" w:rsidP="00010F8E">
      <w:pPr>
        <w:rPr>
          <w:rFonts w:asciiTheme="minorHAnsi" w:hAnsiTheme="minorHAnsi" w:cstheme="minorHAnsi"/>
          <w:bCs/>
          <w:sz w:val="22"/>
          <w:szCs w:val="22"/>
        </w:rPr>
      </w:pPr>
      <w:r w:rsidRPr="00010F8E">
        <w:rPr>
          <w:rFonts w:asciiTheme="minorHAnsi" w:hAnsiTheme="minorHAnsi" w:cstheme="minorHAnsi"/>
          <w:bCs/>
          <w:sz w:val="22"/>
          <w:szCs w:val="22"/>
        </w:rPr>
        <w:t xml:space="preserve">Your participation and the information we collect about you </w:t>
      </w:r>
      <w:r w:rsidR="00DA1032" w:rsidRPr="00010F8E">
        <w:rPr>
          <w:rFonts w:asciiTheme="minorHAnsi" w:hAnsiTheme="minorHAnsi" w:cstheme="minorHAnsi"/>
          <w:bCs/>
          <w:sz w:val="22"/>
          <w:szCs w:val="22"/>
        </w:rPr>
        <w:t>during</w:t>
      </w:r>
      <w:r w:rsidRPr="00010F8E">
        <w:rPr>
          <w:rFonts w:asciiTheme="minorHAnsi" w:hAnsiTheme="minorHAnsi" w:cstheme="minorHAnsi"/>
          <w:bCs/>
          <w:sz w:val="22"/>
          <w:szCs w:val="22"/>
        </w:rPr>
        <w:t xml:space="preserve"> the research will be kept strictly confidential. </w:t>
      </w:r>
    </w:p>
    <w:p w14:paraId="73D3963A" w14:textId="77777777" w:rsidR="00DE7D23" w:rsidRPr="00010F8E" w:rsidRDefault="00DE7D23" w:rsidP="00010F8E">
      <w:pPr>
        <w:spacing w:before="240"/>
        <w:rPr>
          <w:rFonts w:asciiTheme="minorHAnsi" w:hAnsiTheme="minorHAnsi"/>
          <w:bCs/>
          <w:sz w:val="22"/>
          <w:szCs w:val="22"/>
        </w:rPr>
      </w:pPr>
      <w:r w:rsidRPr="00010F8E">
        <w:rPr>
          <w:rFonts w:asciiTheme="minorHAnsi" w:hAnsiTheme="minorHAnsi" w:cstheme="minorHAnsi"/>
          <w:bCs/>
          <w:sz w:val="22"/>
          <w:szCs w:val="22"/>
        </w:rPr>
        <w:t>Only members of the research team and responsible members of the University of Southampton may be given access to data about you for monitoring purposes and/or to carry out an audit of the study to ensure that the research is complying with</w:t>
      </w:r>
      <w:r w:rsidRPr="00010F8E">
        <w:rPr>
          <w:rFonts w:asciiTheme="minorHAnsi" w:hAnsiTheme="minorHAnsi"/>
          <w:bCs/>
          <w:sz w:val="22"/>
          <w:szCs w:val="22"/>
        </w:rPr>
        <w:t xml:space="preserve"> applicable regulations. Individuals from regulatory authorities (people who check that we are carrying out the study correctly) may require access to your data. </w:t>
      </w:r>
      <w:proofErr w:type="gramStart"/>
      <w:r w:rsidR="00DA1032" w:rsidRPr="00010F8E">
        <w:rPr>
          <w:rFonts w:asciiTheme="minorHAnsi" w:hAnsiTheme="minorHAnsi"/>
          <w:bCs/>
          <w:sz w:val="22"/>
          <w:szCs w:val="22"/>
        </w:rPr>
        <w:t>All of</w:t>
      </w:r>
      <w:proofErr w:type="gramEnd"/>
      <w:r w:rsidRPr="00010F8E">
        <w:rPr>
          <w:rFonts w:asciiTheme="minorHAnsi" w:hAnsiTheme="minorHAnsi"/>
          <w:bCs/>
          <w:sz w:val="22"/>
          <w:szCs w:val="22"/>
        </w:rPr>
        <w:t xml:space="preserve"> these people have a duty to keep your information, as a research participant, strictly confidential.</w:t>
      </w:r>
      <w:r w:rsidR="00DA1032" w:rsidRPr="00010F8E">
        <w:rPr>
          <w:rFonts w:asciiTheme="minorHAnsi" w:hAnsiTheme="minorHAnsi"/>
          <w:bCs/>
          <w:sz w:val="22"/>
          <w:szCs w:val="22"/>
        </w:rPr>
        <w:t xml:space="preserve"> Only those you have told will know about you taking part in this study. No information to where or when will be shared outside the primary research group </w:t>
      </w:r>
    </w:p>
    <w:p w14:paraId="17371E7E" w14:textId="77777777" w:rsidR="00DE7D23" w:rsidRPr="00010F8E" w:rsidRDefault="00DE7D23" w:rsidP="00010F8E">
      <w:pPr>
        <w:spacing w:before="240"/>
        <w:rPr>
          <w:rFonts w:asciiTheme="minorHAnsi" w:hAnsiTheme="minorHAnsi"/>
          <w:bCs/>
          <w:sz w:val="22"/>
          <w:szCs w:val="22"/>
        </w:rPr>
      </w:pPr>
      <w:r w:rsidRPr="00010F8E">
        <w:rPr>
          <w:rFonts w:asciiTheme="minorHAnsi" w:hAnsiTheme="minorHAnsi"/>
          <w:bCs/>
          <w:sz w:val="22"/>
          <w:szCs w:val="22"/>
        </w:rPr>
        <w:t xml:space="preserve">You are assigned identification numbers, so that information stored within electronic data files will be anonymous. </w:t>
      </w:r>
    </w:p>
    <w:p w14:paraId="38997F25" w14:textId="77777777" w:rsidR="00090D66" w:rsidRPr="00010F8E" w:rsidRDefault="00DE7D23" w:rsidP="00010F8E">
      <w:pPr>
        <w:spacing w:before="240"/>
        <w:rPr>
          <w:rFonts w:asciiTheme="minorHAnsi" w:hAnsiTheme="minorHAnsi"/>
          <w:b/>
          <w:bCs/>
          <w:sz w:val="22"/>
          <w:szCs w:val="22"/>
        </w:rPr>
      </w:pPr>
      <w:r w:rsidRPr="00010F8E">
        <w:rPr>
          <w:rFonts w:asciiTheme="minorHAnsi" w:hAnsiTheme="minorHAnsi"/>
          <w:b/>
          <w:bCs/>
          <w:sz w:val="22"/>
          <w:szCs w:val="22"/>
        </w:rPr>
        <w:t>Do I have to take part?</w:t>
      </w:r>
    </w:p>
    <w:p w14:paraId="73AF9132" w14:textId="77777777" w:rsidR="00090D66" w:rsidRPr="00090D66" w:rsidRDefault="00090D66" w:rsidP="00090D66">
      <w:pPr>
        <w:rPr>
          <w:rFonts w:asciiTheme="minorHAnsi" w:hAnsiTheme="minorHAnsi"/>
          <w:bCs/>
          <w:sz w:val="22"/>
          <w:szCs w:val="22"/>
        </w:rPr>
      </w:pPr>
      <w:r w:rsidRPr="00090D66">
        <w:rPr>
          <w:rFonts w:asciiTheme="minorHAnsi" w:hAnsiTheme="minorHAnsi"/>
          <w:bCs/>
          <w:sz w:val="22"/>
          <w:szCs w:val="22"/>
        </w:rPr>
        <w:t xml:space="preserve">No, it is entirely up to you if you want to be involved in the study. If you decide to participate you will be asked to sign a consent form. </w:t>
      </w:r>
    </w:p>
    <w:p w14:paraId="31621471" w14:textId="77777777" w:rsidR="00DE7D23" w:rsidRPr="00010F8E" w:rsidRDefault="00DE7D23" w:rsidP="00DE7D23">
      <w:pPr>
        <w:spacing w:before="240"/>
        <w:rPr>
          <w:rFonts w:asciiTheme="minorHAnsi" w:hAnsiTheme="minorHAnsi"/>
          <w:b/>
          <w:sz w:val="22"/>
          <w:szCs w:val="22"/>
        </w:rPr>
      </w:pPr>
      <w:r w:rsidRPr="00010F8E">
        <w:rPr>
          <w:rFonts w:asciiTheme="minorHAnsi" w:hAnsiTheme="minorHAnsi"/>
          <w:b/>
          <w:sz w:val="22"/>
          <w:szCs w:val="22"/>
        </w:rPr>
        <w:t>What happens if I change my mind about taking part?</w:t>
      </w:r>
    </w:p>
    <w:p w14:paraId="1AB6EE79" w14:textId="77777777" w:rsidR="00DE7D23" w:rsidRDefault="00DE7D23" w:rsidP="00DE7D23">
      <w:pPr>
        <w:rPr>
          <w:rFonts w:asciiTheme="minorHAnsi" w:hAnsiTheme="minorHAnsi" w:cstheme="minorHAnsi"/>
          <w:iCs/>
          <w:sz w:val="22"/>
          <w:szCs w:val="22"/>
        </w:rPr>
      </w:pPr>
      <w:r w:rsidRPr="00C85975">
        <w:rPr>
          <w:rFonts w:asciiTheme="minorHAnsi" w:hAnsiTheme="minorHAnsi" w:cstheme="minorHAnsi"/>
          <w:sz w:val="22"/>
          <w:szCs w:val="22"/>
        </w:rPr>
        <w:t>You have the right to change your mind and withdraw at any time</w:t>
      </w:r>
      <w:r w:rsidR="00A64CA3" w:rsidRPr="00C85975">
        <w:rPr>
          <w:rFonts w:asciiTheme="minorHAnsi" w:hAnsiTheme="minorHAnsi" w:cstheme="minorHAnsi"/>
          <w:sz w:val="22"/>
          <w:szCs w:val="22"/>
        </w:rPr>
        <w:t xml:space="preserve"> during the experiment</w:t>
      </w:r>
      <w:r w:rsidRPr="00C85975">
        <w:rPr>
          <w:rFonts w:asciiTheme="minorHAnsi" w:hAnsiTheme="minorHAnsi" w:cstheme="minorHAnsi"/>
          <w:sz w:val="22"/>
          <w:szCs w:val="22"/>
        </w:rPr>
        <w:t xml:space="preserve"> without giving a reason and without your participant rights</w:t>
      </w:r>
      <w:r w:rsidRPr="00C85975">
        <w:rPr>
          <w:rFonts w:asciiTheme="minorHAnsi" w:hAnsiTheme="minorHAnsi" w:cstheme="minorHAnsi"/>
          <w:iCs/>
          <w:color w:val="7F7F7F" w:themeColor="text1" w:themeTint="80"/>
          <w:sz w:val="22"/>
          <w:szCs w:val="22"/>
        </w:rPr>
        <w:t xml:space="preserve"> </w:t>
      </w:r>
      <w:r w:rsidRPr="00C85975">
        <w:rPr>
          <w:rFonts w:asciiTheme="minorHAnsi" w:hAnsiTheme="minorHAnsi" w:cstheme="minorHAnsi"/>
          <w:iCs/>
          <w:sz w:val="22"/>
          <w:szCs w:val="22"/>
        </w:rPr>
        <w:t>being affected. To withdraw your data and any contact details you provide, please contact the main researcher, David Keep (</w:t>
      </w:r>
      <w:hyperlink r:id="rId7" w:history="1">
        <w:r w:rsidRPr="00010F8E">
          <w:rPr>
            <w:rStyle w:val="Hyperlink"/>
            <w:rFonts w:asciiTheme="minorHAnsi" w:hAnsiTheme="minorHAnsi" w:cstheme="minorHAnsi"/>
            <w:iCs/>
            <w:sz w:val="22"/>
            <w:szCs w:val="22"/>
          </w:rPr>
          <w:t>nightimestudy1@soton.ac.uk</w:t>
        </w:r>
      </w:hyperlink>
      <w:r w:rsidRPr="00010F8E">
        <w:rPr>
          <w:rFonts w:asciiTheme="minorHAnsi" w:hAnsiTheme="minorHAnsi" w:cstheme="minorHAnsi"/>
          <w:iCs/>
          <w:sz w:val="22"/>
          <w:szCs w:val="22"/>
        </w:rPr>
        <w:t>) if you no longer w</w:t>
      </w:r>
      <w:r w:rsidR="00090D66" w:rsidRPr="00010F8E">
        <w:rPr>
          <w:rFonts w:asciiTheme="minorHAnsi" w:hAnsiTheme="minorHAnsi" w:cstheme="minorHAnsi"/>
          <w:iCs/>
          <w:sz w:val="22"/>
          <w:szCs w:val="22"/>
        </w:rPr>
        <w:t>ant</w:t>
      </w:r>
      <w:r w:rsidRPr="00010F8E">
        <w:rPr>
          <w:rFonts w:asciiTheme="minorHAnsi" w:hAnsiTheme="minorHAnsi" w:cstheme="minorHAnsi"/>
          <w:iCs/>
          <w:sz w:val="22"/>
          <w:szCs w:val="22"/>
        </w:rPr>
        <w:t xml:space="preserve"> to take part</w:t>
      </w:r>
      <w:r w:rsidR="00A64CA3" w:rsidRPr="00010F8E">
        <w:rPr>
          <w:rFonts w:asciiTheme="minorHAnsi" w:hAnsiTheme="minorHAnsi" w:cstheme="minorHAnsi"/>
          <w:iCs/>
          <w:sz w:val="22"/>
          <w:szCs w:val="22"/>
        </w:rPr>
        <w:t>. If you wish to do so, you have 6 weeks to withdraw your data</w:t>
      </w:r>
      <w:r w:rsidRPr="00010F8E">
        <w:rPr>
          <w:rFonts w:asciiTheme="minorHAnsi" w:hAnsiTheme="minorHAnsi" w:cstheme="minorHAnsi"/>
          <w:iCs/>
          <w:sz w:val="22"/>
          <w:szCs w:val="22"/>
        </w:rPr>
        <w:t>.</w:t>
      </w:r>
      <w:r w:rsidRPr="00F3750E">
        <w:rPr>
          <w:rFonts w:asciiTheme="minorHAnsi" w:hAnsiTheme="minorHAnsi" w:cstheme="minorHAnsi"/>
          <w:iCs/>
          <w:sz w:val="22"/>
          <w:szCs w:val="22"/>
        </w:rPr>
        <w:t xml:space="preserve">  </w:t>
      </w:r>
    </w:p>
    <w:p w14:paraId="76E74D01" w14:textId="77777777" w:rsidR="00DE7D23" w:rsidRPr="009F30AD" w:rsidRDefault="00DE7D23" w:rsidP="00DE7D23">
      <w:pPr>
        <w:spacing w:before="240"/>
        <w:rPr>
          <w:rFonts w:asciiTheme="minorHAnsi" w:hAnsiTheme="minorHAnsi"/>
          <w:b/>
          <w:sz w:val="22"/>
          <w:szCs w:val="22"/>
        </w:rPr>
      </w:pPr>
      <w:r w:rsidRPr="009F30AD">
        <w:rPr>
          <w:rFonts w:asciiTheme="minorHAnsi" w:hAnsiTheme="minorHAnsi"/>
          <w:b/>
          <w:sz w:val="22"/>
          <w:szCs w:val="22"/>
        </w:rPr>
        <w:t>What happens if something goes wrong?</w:t>
      </w:r>
    </w:p>
    <w:p w14:paraId="0162E0E7" w14:textId="31E5E945" w:rsidR="00DE7D23" w:rsidRPr="009624A2" w:rsidRDefault="00DE7D23" w:rsidP="00DE7D23">
      <w:pPr>
        <w:spacing w:before="240"/>
        <w:rPr>
          <w:rFonts w:asciiTheme="minorHAnsi" w:hAnsiTheme="minorHAnsi"/>
          <w:b/>
          <w:sz w:val="22"/>
          <w:szCs w:val="22"/>
        </w:rPr>
      </w:pPr>
      <w:r w:rsidRPr="00F3750E">
        <w:rPr>
          <w:rFonts w:asciiTheme="minorHAnsi" w:hAnsiTheme="minorHAnsi"/>
          <w:bCs/>
          <w:sz w:val="22"/>
          <w:szCs w:val="22"/>
        </w:rPr>
        <w:t xml:space="preserve">If </w:t>
      </w:r>
      <w:r w:rsidRPr="009624A2">
        <w:rPr>
          <w:rFonts w:asciiTheme="minorHAnsi" w:hAnsiTheme="minorHAnsi"/>
          <w:bCs/>
          <w:sz w:val="22"/>
          <w:szCs w:val="22"/>
        </w:rPr>
        <w:t>you have a concern about any aspect of this study, you should speak to the researchers who will do their best to answer your questions</w:t>
      </w:r>
      <w:r w:rsidR="009624A2">
        <w:rPr>
          <w:rFonts w:asciiTheme="minorHAnsi" w:hAnsiTheme="minorHAnsi"/>
          <w:bCs/>
          <w:sz w:val="22"/>
          <w:szCs w:val="22"/>
        </w:rPr>
        <w:t xml:space="preserve">. </w:t>
      </w:r>
      <w:r w:rsidR="00A64CA3" w:rsidRPr="009624A2">
        <w:rPr>
          <w:rFonts w:asciiTheme="minorHAnsi" w:hAnsiTheme="minorHAnsi"/>
          <w:bCs/>
          <w:sz w:val="22"/>
          <w:szCs w:val="22"/>
        </w:rPr>
        <w:t>If you remain unhappy or have a complaint about any aspect of this study, please contact the University of Southampton, Head of Research Integrity and Governance (Phone: 023 8059 5058, Email: rgoinfo@soton.ac.uk).In the unlikely event that you feel that you have been placed at risk, you can contact the Chair of the Ethics Committee at the University of Southampton: Phone: +44 (0)23 8059 5058</w:t>
      </w:r>
      <w:r w:rsidR="00010F8E" w:rsidRPr="009624A2">
        <w:rPr>
          <w:rFonts w:asciiTheme="minorHAnsi" w:hAnsiTheme="minorHAnsi"/>
          <w:bCs/>
          <w:sz w:val="22"/>
          <w:szCs w:val="22"/>
        </w:rPr>
        <w:t xml:space="preserve"> </w:t>
      </w:r>
      <w:r w:rsidR="00A64CA3" w:rsidRPr="009624A2">
        <w:rPr>
          <w:rFonts w:asciiTheme="minorHAnsi" w:hAnsiTheme="minorHAnsi"/>
          <w:bCs/>
          <w:sz w:val="22"/>
          <w:szCs w:val="22"/>
        </w:rPr>
        <w:t>Call: +44 (0)23 8059 5058, email: risethic@soton.ac.uk.</w:t>
      </w:r>
      <w:r w:rsidR="00DC0DBF" w:rsidRPr="009624A2">
        <w:rPr>
          <w:rFonts w:asciiTheme="minorHAnsi" w:hAnsiTheme="minorHAnsi"/>
          <w:bCs/>
          <w:sz w:val="22"/>
          <w:szCs w:val="22"/>
        </w:rPr>
        <w:t xml:space="preserve"> </w:t>
      </w:r>
      <w:r w:rsidRPr="009624A2">
        <w:rPr>
          <w:rFonts w:asciiTheme="minorHAnsi" w:hAnsiTheme="minorHAnsi"/>
          <w:b/>
          <w:sz w:val="22"/>
          <w:szCs w:val="22"/>
        </w:rPr>
        <w:t>Where can we get more information?</w:t>
      </w:r>
    </w:p>
    <w:p w14:paraId="495AA21C" w14:textId="77777777" w:rsidR="00DE7D23" w:rsidRPr="009624A2" w:rsidRDefault="00DE7D23" w:rsidP="00DE7D23">
      <w:pPr>
        <w:rPr>
          <w:rFonts w:asciiTheme="minorHAnsi" w:hAnsiTheme="minorHAnsi"/>
          <w:bCs/>
          <w:sz w:val="22"/>
          <w:szCs w:val="22"/>
        </w:rPr>
      </w:pPr>
      <w:r w:rsidRPr="009624A2">
        <w:rPr>
          <w:rFonts w:asciiTheme="minorHAnsi" w:hAnsiTheme="minorHAnsi"/>
          <w:bCs/>
          <w:iCs/>
          <w:sz w:val="22"/>
          <w:szCs w:val="22"/>
        </w:rPr>
        <w:t>If you have any questions about the study after reading this information sheet, please contact Mr David Keep at the University of Southampton. Email: nightimestudy1@</w:t>
      </w:r>
      <w:r w:rsidR="00A64CA3" w:rsidRPr="009624A2">
        <w:rPr>
          <w:rFonts w:asciiTheme="minorHAnsi" w:hAnsiTheme="minorHAnsi"/>
          <w:bCs/>
          <w:iCs/>
          <w:sz w:val="22"/>
          <w:szCs w:val="22"/>
        </w:rPr>
        <w:t>soton</w:t>
      </w:r>
      <w:r w:rsidRPr="009624A2">
        <w:rPr>
          <w:rFonts w:asciiTheme="minorHAnsi" w:hAnsiTheme="minorHAnsi"/>
          <w:bCs/>
          <w:iCs/>
          <w:sz w:val="22"/>
          <w:szCs w:val="22"/>
        </w:rPr>
        <w:t>.</w:t>
      </w:r>
      <w:r w:rsidR="00010F8E" w:rsidRPr="009624A2">
        <w:rPr>
          <w:rFonts w:asciiTheme="minorHAnsi" w:hAnsiTheme="minorHAnsi"/>
          <w:bCs/>
          <w:iCs/>
          <w:sz w:val="22"/>
          <w:szCs w:val="22"/>
        </w:rPr>
        <w:t>ac.uk.</w:t>
      </w:r>
      <w:r w:rsidRPr="009624A2">
        <w:rPr>
          <w:rFonts w:asciiTheme="minorHAnsi" w:hAnsiTheme="minorHAnsi"/>
          <w:bCs/>
          <w:iCs/>
          <w:sz w:val="22"/>
          <w:szCs w:val="22"/>
        </w:rPr>
        <w:t xml:space="preserve"> </w:t>
      </w:r>
    </w:p>
    <w:p w14:paraId="3509DBBF" w14:textId="77777777" w:rsidR="00DE7D23" w:rsidRPr="009624A2" w:rsidRDefault="00DE7D23" w:rsidP="00DE7D23">
      <w:pPr>
        <w:spacing w:before="240"/>
        <w:rPr>
          <w:rFonts w:asciiTheme="minorHAnsi" w:hAnsiTheme="minorHAnsi"/>
          <w:b/>
          <w:iCs/>
          <w:sz w:val="22"/>
          <w:szCs w:val="22"/>
        </w:rPr>
      </w:pPr>
      <w:r w:rsidRPr="009624A2">
        <w:rPr>
          <w:rFonts w:asciiTheme="minorHAnsi" w:hAnsiTheme="minorHAnsi"/>
          <w:b/>
          <w:iCs/>
          <w:sz w:val="22"/>
          <w:szCs w:val="22"/>
        </w:rPr>
        <w:lastRenderedPageBreak/>
        <w:t>What should I do if I want to take part?</w:t>
      </w:r>
    </w:p>
    <w:p w14:paraId="56400FF1" w14:textId="77777777" w:rsidR="00DE7D23" w:rsidRPr="009624A2" w:rsidRDefault="00DE7D23" w:rsidP="00DE7D23">
      <w:pPr>
        <w:rPr>
          <w:rFonts w:asciiTheme="minorHAnsi" w:hAnsiTheme="minorHAnsi"/>
          <w:iCs/>
          <w:sz w:val="22"/>
          <w:szCs w:val="22"/>
        </w:rPr>
      </w:pPr>
      <w:r w:rsidRPr="009624A2">
        <w:rPr>
          <w:rFonts w:asciiTheme="minorHAnsi" w:hAnsiTheme="minorHAnsi"/>
          <w:iCs/>
          <w:sz w:val="22"/>
          <w:szCs w:val="22"/>
        </w:rPr>
        <w:t xml:space="preserve">If you would like to take </w:t>
      </w:r>
      <w:r w:rsidR="00405AEB" w:rsidRPr="009624A2">
        <w:rPr>
          <w:rFonts w:asciiTheme="minorHAnsi" w:hAnsiTheme="minorHAnsi"/>
          <w:iCs/>
          <w:sz w:val="22"/>
          <w:szCs w:val="22"/>
        </w:rPr>
        <w:t>part,</w:t>
      </w:r>
      <w:r w:rsidRPr="009624A2">
        <w:rPr>
          <w:rFonts w:asciiTheme="minorHAnsi" w:hAnsiTheme="minorHAnsi"/>
          <w:iCs/>
          <w:sz w:val="22"/>
          <w:szCs w:val="22"/>
        </w:rPr>
        <w:t xml:space="preserve"> then complete the consent form.</w:t>
      </w:r>
    </w:p>
    <w:p w14:paraId="72B07D6B" w14:textId="77777777" w:rsidR="00DE7D23" w:rsidRPr="009624A2" w:rsidRDefault="00DE7D23" w:rsidP="00DE7D23">
      <w:pPr>
        <w:spacing w:before="240"/>
        <w:rPr>
          <w:rFonts w:asciiTheme="minorHAnsi" w:hAnsiTheme="minorHAnsi"/>
          <w:b/>
          <w:iCs/>
          <w:sz w:val="22"/>
          <w:szCs w:val="22"/>
        </w:rPr>
      </w:pPr>
      <w:r w:rsidRPr="009624A2">
        <w:rPr>
          <w:rFonts w:asciiTheme="minorHAnsi" w:hAnsiTheme="minorHAnsi"/>
          <w:b/>
          <w:iCs/>
          <w:sz w:val="22"/>
          <w:szCs w:val="22"/>
        </w:rPr>
        <w:t>What will happen to the results of the research?</w:t>
      </w:r>
    </w:p>
    <w:p w14:paraId="77C86F26" w14:textId="77777777" w:rsidR="00DE7D23" w:rsidRDefault="00DE7D23" w:rsidP="00DE7D23">
      <w:pPr>
        <w:rPr>
          <w:rFonts w:asciiTheme="minorHAnsi" w:hAnsiTheme="minorHAnsi"/>
          <w:iCs/>
          <w:sz w:val="22"/>
          <w:szCs w:val="22"/>
        </w:rPr>
      </w:pPr>
      <w:r w:rsidRPr="009624A2">
        <w:rPr>
          <w:rFonts w:asciiTheme="minorHAnsi" w:hAnsiTheme="minorHAnsi"/>
          <w:iCs/>
          <w:sz w:val="22"/>
          <w:szCs w:val="22"/>
        </w:rPr>
        <w:t xml:space="preserve">The results of the research will be analysed and presented both by publishing and presentation. The data will be collected and kept </w:t>
      </w:r>
      <w:r w:rsidR="00360E13" w:rsidRPr="009624A2">
        <w:rPr>
          <w:rFonts w:asciiTheme="minorHAnsi" w:hAnsiTheme="minorHAnsi"/>
          <w:iCs/>
          <w:sz w:val="22"/>
          <w:szCs w:val="22"/>
        </w:rPr>
        <w:t>in the Universities archive for</w:t>
      </w:r>
      <w:r w:rsidRPr="009624A2">
        <w:rPr>
          <w:rFonts w:asciiTheme="minorHAnsi" w:hAnsiTheme="minorHAnsi"/>
          <w:iCs/>
          <w:sz w:val="22"/>
          <w:szCs w:val="22"/>
        </w:rPr>
        <w:t xml:space="preserve"> 10 years as per University of Southampton policy. Resulting published data will also be made available through the institution repository.</w:t>
      </w:r>
    </w:p>
    <w:p w14:paraId="5F5CF99E" w14:textId="77777777" w:rsidR="000206CD" w:rsidRDefault="000206CD" w:rsidP="00DE7D23">
      <w:pPr>
        <w:rPr>
          <w:rFonts w:asciiTheme="minorHAnsi" w:hAnsiTheme="minorHAnsi"/>
          <w:iCs/>
          <w:sz w:val="22"/>
          <w:szCs w:val="22"/>
        </w:rPr>
      </w:pPr>
    </w:p>
    <w:p w14:paraId="0CE10322" w14:textId="77777777" w:rsidR="000206CD" w:rsidRPr="004430B3" w:rsidRDefault="000206CD" w:rsidP="000206CD">
      <w:pPr>
        <w:rPr>
          <w:rFonts w:asciiTheme="minorHAnsi" w:hAnsiTheme="minorHAnsi"/>
          <w:b/>
          <w:bCs/>
          <w:sz w:val="22"/>
          <w:szCs w:val="22"/>
        </w:rPr>
      </w:pPr>
      <w:r w:rsidRPr="004430B3">
        <w:rPr>
          <w:rFonts w:asciiTheme="minorHAnsi" w:hAnsiTheme="minorHAnsi"/>
          <w:b/>
          <w:bCs/>
          <w:sz w:val="22"/>
          <w:szCs w:val="22"/>
        </w:rPr>
        <w:t>Data Protection Privacy Notice</w:t>
      </w:r>
    </w:p>
    <w:p w14:paraId="2F41F5EF"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The University of Southampton conducts research to the highest standards of research integrity. As a </w:t>
      </w:r>
      <w:proofErr w:type="gramStart"/>
      <w:r w:rsidRPr="00F3750E">
        <w:rPr>
          <w:rFonts w:asciiTheme="minorHAnsi" w:hAnsiTheme="minorHAnsi"/>
          <w:bCs/>
          <w:sz w:val="22"/>
          <w:szCs w:val="22"/>
        </w:rPr>
        <w:t>publicly-funded</w:t>
      </w:r>
      <w:proofErr w:type="gramEnd"/>
      <w:r w:rsidRPr="00F3750E">
        <w:rPr>
          <w:rFonts w:asciiTheme="minorHAnsi" w:hAnsiTheme="minorHAnsi"/>
          <w:bCs/>
          <w:sz w:val="22"/>
          <w:szCs w:val="22"/>
        </w:rPr>
        <w:t xml:space="preserve"> organisation, the University </w:t>
      </w:r>
      <w:proofErr w:type="gramStart"/>
      <w:r w:rsidRPr="00F3750E">
        <w:rPr>
          <w:rFonts w:asciiTheme="minorHAnsi" w:hAnsiTheme="minorHAnsi"/>
          <w:bCs/>
          <w:sz w:val="22"/>
          <w:szCs w:val="22"/>
        </w:rPr>
        <w:t>has to</w:t>
      </w:r>
      <w:proofErr w:type="gramEnd"/>
      <w:r w:rsidRPr="00F3750E">
        <w:rPr>
          <w:rFonts w:asciiTheme="minorHAnsi" w:hAnsiTheme="minorHAnsi"/>
          <w:bCs/>
          <w:sz w:val="22"/>
          <w:szCs w:val="22"/>
        </w:rPr>
        <w:t xml:space="preserve"> ensure that it is in the public interest when we use </w:t>
      </w:r>
      <w:proofErr w:type="gramStart"/>
      <w:r w:rsidRPr="00F3750E">
        <w:rPr>
          <w:rFonts w:asciiTheme="minorHAnsi" w:hAnsiTheme="minorHAnsi"/>
          <w:bCs/>
          <w:sz w:val="22"/>
          <w:szCs w:val="22"/>
        </w:rPr>
        <w:t>personally-identifiable</w:t>
      </w:r>
      <w:proofErr w:type="gramEnd"/>
      <w:r w:rsidRPr="00F3750E">
        <w:rPr>
          <w:rFonts w:asciiTheme="minorHAnsi" w:hAnsiTheme="minorHAnsi"/>
          <w:bCs/>
          <w:sz w:val="22"/>
          <w:szCs w:val="22"/>
        </w:rPr>
        <w:t xml:space="preserv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F3750E">
        <w:rPr>
          <w:rFonts w:asciiTheme="minorHAnsi" w:hAnsiTheme="minorHAnsi"/>
          <w:bCs/>
          <w:sz w:val="22"/>
          <w:szCs w:val="22"/>
        </w:rPr>
        <w:t>is capable of identifying</w:t>
      </w:r>
      <w:proofErr w:type="gramEnd"/>
      <w:r w:rsidRPr="00F3750E">
        <w:rPr>
          <w:rFonts w:asciiTheme="minorHAnsi" w:hAnsiTheme="minorHAnsi"/>
          <w:bCs/>
          <w:sz w:val="22"/>
          <w:szCs w:val="22"/>
        </w:rPr>
        <w:t xml:space="preserve"> a living individual. The University’s data protection policy governing the use of personal data by the University can be found on its website (https://www.southampton.ac.uk/legalservices/what-we-do/data-protection-and-foi.page). </w:t>
      </w:r>
    </w:p>
    <w:p w14:paraId="1084AFB6" w14:textId="77777777" w:rsidR="000206CD" w:rsidRPr="00F3750E" w:rsidRDefault="000206CD" w:rsidP="000206CD">
      <w:pPr>
        <w:rPr>
          <w:rFonts w:asciiTheme="minorHAnsi" w:hAnsiTheme="minorHAnsi"/>
          <w:bCs/>
          <w:sz w:val="22"/>
          <w:szCs w:val="22"/>
        </w:rPr>
      </w:pPr>
    </w:p>
    <w:p w14:paraId="4D55A372"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96C2D72" w14:textId="77777777" w:rsidR="000206CD" w:rsidRPr="00F3750E" w:rsidRDefault="000206CD" w:rsidP="000206CD">
      <w:pPr>
        <w:rPr>
          <w:rFonts w:asciiTheme="minorHAnsi" w:hAnsiTheme="minorHAnsi"/>
          <w:bCs/>
          <w:sz w:val="22"/>
          <w:szCs w:val="22"/>
        </w:rPr>
      </w:pPr>
    </w:p>
    <w:p w14:paraId="761850DE"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Our privacy notice for research participants provides more information on how the University of Southampton collects and uses your personal data when you take part in one of our research projects and can be found at</w:t>
      </w:r>
      <w:r>
        <w:rPr>
          <w:rFonts w:asciiTheme="minorHAnsi" w:hAnsiTheme="minorHAnsi"/>
          <w:bCs/>
          <w:sz w:val="22"/>
          <w:szCs w:val="22"/>
        </w:rPr>
        <w:t>:</w:t>
      </w:r>
      <w:r w:rsidRPr="00F3750E">
        <w:rPr>
          <w:rFonts w:asciiTheme="minorHAnsi" w:hAnsiTheme="minorHAnsi"/>
          <w:bCs/>
          <w:sz w:val="22"/>
          <w:szCs w:val="22"/>
        </w:rPr>
        <w:t xml:space="preserve"> http://www.southampton.ac.uk/assets/sharepoint/intranet/ls/Public/Research%20and%20Integrity%20Privacy%20Notice/Privacy%20Notice%20for%20Research%20Participants.pdf </w:t>
      </w:r>
    </w:p>
    <w:p w14:paraId="1DE3486A" w14:textId="77777777" w:rsidR="000206CD" w:rsidRPr="00F3750E" w:rsidRDefault="000206CD" w:rsidP="000206CD">
      <w:pPr>
        <w:rPr>
          <w:rFonts w:asciiTheme="minorHAnsi" w:hAnsiTheme="minorHAnsi"/>
          <w:bCs/>
          <w:sz w:val="22"/>
          <w:szCs w:val="22"/>
        </w:rPr>
      </w:pPr>
    </w:p>
    <w:p w14:paraId="335DD669"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31F7540F" w14:textId="77777777" w:rsidR="000206CD" w:rsidRPr="00F3750E" w:rsidRDefault="000206CD" w:rsidP="000206CD">
      <w:pPr>
        <w:rPr>
          <w:rFonts w:asciiTheme="minorHAnsi" w:hAnsiTheme="minorHAnsi"/>
          <w:bCs/>
          <w:sz w:val="22"/>
          <w:szCs w:val="22"/>
        </w:rPr>
      </w:pPr>
    </w:p>
    <w:p w14:paraId="78609C16"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2D50F3A0" w14:textId="77777777" w:rsidR="000206CD" w:rsidRPr="00F3750E" w:rsidRDefault="000206CD" w:rsidP="000206CD">
      <w:pPr>
        <w:rPr>
          <w:rFonts w:asciiTheme="minorHAnsi" w:hAnsiTheme="minorHAnsi"/>
          <w:bCs/>
          <w:sz w:val="22"/>
          <w:szCs w:val="22"/>
        </w:rPr>
      </w:pPr>
    </w:p>
    <w:p w14:paraId="159F0FE1"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For the purposes of data protection law, the University of Southampton is the ‘Data Controller’ for this study, which means that we are responsible for looking after your information and using it properly. The University of Southampton will keep identifia</w:t>
      </w:r>
      <w:r>
        <w:rPr>
          <w:rFonts w:asciiTheme="minorHAnsi" w:hAnsiTheme="minorHAnsi"/>
          <w:bCs/>
          <w:sz w:val="22"/>
          <w:szCs w:val="22"/>
        </w:rPr>
        <w:t>ble information about you for 10</w:t>
      </w:r>
      <w:r w:rsidRPr="00F3750E">
        <w:rPr>
          <w:rFonts w:asciiTheme="minorHAnsi" w:hAnsiTheme="minorHAnsi"/>
          <w:bCs/>
          <w:sz w:val="22"/>
          <w:szCs w:val="22"/>
        </w:rPr>
        <w:t xml:space="preserve"> years after the study has finished after which time any link between you and your information will be removed.</w:t>
      </w:r>
    </w:p>
    <w:p w14:paraId="1230DA8C" w14:textId="77777777" w:rsidR="000206CD" w:rsidRPr="00F3750E" w:rsidRDefault="000206CD" w:rsidP="000206CD">
      <w:pPr>
        <w:rPr>
          <w:rFonts w:asciiTheme="minorHAnsi" w:hAnsiTheme="minorHAnsi"/>
          <w:bCs/>
          <w:sz w:val="22"/>
          <w:szCs w:val="22"/>
        </w:rPr>
      </w:pPr>
    </w:p>
    <w:p w14:paraId="773CDBFC"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F3750E">
        <w:rPr>
          <w:rFonts w:asciiTheme="minorHAnsi" w:hAnsiTheme="minorHAnsi"/>
          <w:bCs/>
          <w:sz w:val="22"/>
          <w:szCs w:val="22"/>
        </w:rPr>
        <w:t>in order for</w:t>
      </w:r>
      <w:proofErr w:type="gramEnd"/>
      <w:r w:rsidRPr="00F3750E">
        <w:rPr>
          <w:rFonts w:asciiTheme="minorHAnsi" w:hAnsiTheme="minorHAnsi"/>
          <w:bCs/>
          <w:sz w:val="22"/>
          <w:szCs w:val="22"/>
        </w:rPr>
        <w:t xml:space="preserve"> the research output to be reliable and accurate. The University will not do anything with your personal data that you would not reasonably expect. </w:t>
      </w:r>
    </w:p>
    <w:p w14:paraId="74D05C69" w14:textId="77777777" w:rsidR="000206CD" w:rsidRPr="00F3750E" w:rsidRDefault="000206CD" w:rsidP="000206CD">
      <w:pPr>
        <w:rPr>
          <w:rFonts w:asciiTheme="minorHAnsi" w:hAnsiTheme="minorHAnsi"/>
          <w:bCs/>
          <w:sz w:val="22"/>
          <w:szCs w:val="22"/>
        </w:rPr>
      </w:pPr>
    </w:p>
    <w:p w14:paraId="787630BC" w14:textId="77777777" w:rsidR="000206CD" w:rsidRDefault="000206CD" w:rsidP="000206CD">
      <w:pPr>
        <w:rPr>
          <w:rFonts w:asciiTheme="minorHAnsi" w:hAnsiTheme="minorHAnsi"/>
          <w:bCs/>
          <w:sz w:val="22"/>
          <w:szCs w:val="22"/>
        </w:rPr>
      </w:pPr>
      <w:r w:rsidRPr="00F3750E">
        <w:rPr>
          <w:rFonts w:asciiTheme="minorHAnsi" w:hAnsiTheme="minorHAnsi"/>
          <w:bCs/>
          <w:sz w:val="22"/>
          <w:szCs w:val="22"/>
        </w:rPr>
        <w:t xml:space="preserve">If you have any questions about how your personal data is used, or wish to exercise any of your rights, please consult the University’s data protection webpage (https://www.southampton.ac.uk/legalservices/what-we-do/data-protection-and-foi.page) where you can </w:t>
      </w:r>
      <w:r w:rsidRPr="00F3750E">
        <w:rPr>
          <w:rFonts w:asciiTheme="minorHAnsi" w:hAnsiTheme="minorHAnsi"/>
          <w:bCs/>
          <w:sz w:val="22"/>
          <w:szCs w:val="22"/>
        </w:rPr>
        <w:lastRenderedPageBreak/>
        <w:t>make a request using our online form. If you need further assistance, please contact the University’s Data Protection Officer (</w:t>
      </w:r>
      <w:hyperlink r:id="rId8" w:history="1">
        <w:r w:rsidRPr="00112A9B">
          <w:rPr>
            <w:rStyle w:val="Hyperlink"/>
            <w:rFonts w:asciiTheme="minorHAnsi" w:hAnsiTheme="minorHAnsi"/>
            <w:bCs/>
            <w:sz w:val="22"/>
            <w:szCs w:val="22"/>
          </w:rPr>
          <w:t>data.protection@soton.ac.uk</w:t>
        </w:r>
      </w:hyperlink>
      <w:r w:rsidRPr="00F3750E">
        <w:rPr>
          <w:rFonts w:asciiTheme="minorHAnsi" w:hAnsiTheme="minorHAnsi"/>
          <w:bCs/>
          <w:sz w:val="22"/>
          <w:szCs w:val="22"/>
        </w:rPr>
        <w:t>).</w:t>
      </w:r>
    </w:p>
    <w:p w14:paraId="6938A198" w14:textId="77777777" w:rsidR="00DE7D23" w:rsidRPr="009F30AD" w:rsidRDefault="00DE7D23" w:rsidP="00DE7D23">
      <w:pPr>
        <w:rPr>
          <w:rFonts w:asciiTheme="minorHAnsi" w:hAnsiTheme="minorHAnsi"/>
          <w:sz w:val="22"/>
          <w:szCs w:val="22"/>
        </w:rPr>
      </w:pPr>
    </w:p>
    <w:p w14:paraId="3C9C2374" w14:textId="77777777" w:rsidR="00DE7D23" w:rsidRDefault="00DE7D23" w:rsidP="00DE7D23">
      <w:pPr>
        <w:rPr>
          <w:rFonts w:asciiTheme="minorHAnsi" w:hAnsiTheme="minorHAnsi"/>
          <w:b/>
          <w:iCs/>
          <w:sz w:val="22"/>
          <w:szCs w:val="22"/>
        </w:rPr>
      </w:pPr>
      <w:r>
        <w:rPr>
          <w:rFonts w:asciiTheme="minorHAnsi" w:hAnsiTheme="minorHAnsi"/>
          <w:b/>
          <w:iCs/>
          <w:sz w:val="22"/>
          <w:szCs w:val="22"/>
        </w:rPr>
        <w:t>Thank you for taking the time to think about whether you would like to be involved in this research.</w:t>
      </w:r>
    </w:p>
    <w:p w14:paraId="4D08EDCF" w14:textId="77777777" w:rsidR="00DE7D23" w:rsidRDefault="00DE7D23" w:rsidP="00DE7D23">
      <w:pPr>
        <w:rPr>
          <w:rFonts w:asciiTheme="minorHAnsi" w:hAnsiTheme="minorHAnsi"/>
          <w:b/>
          <w:iCs/>
          <w:sz w:val="22"/>
          <w:szCs w:val="22"/>
        </w:rPr>
      </w:pPr>
      <w:r>
        <w:rPr>
          <w:rFonts w:asciiTheme="minorHAnsi" w:hAnsiTheme="minorHAnsi"/>
          <w:b/>
          <w:iCs/>
          <w:sz w:val="22"/>
          <w:szCs w:val="22"/>
        </w:rPr>
        <w:t>Yours faithfully</w:t>
      </w:r>
    </w:p>
    <w:p w14:paraId="6A9801C7" w14:textId="77777777" w:rsidR="00DE7D23" w:rsidRPr="009F30AD" w:rsidRDefault="00DE7D23" w:rsidP="00DE7D23">
      <w:pPr>
        <w:rPr>
          <w:rFonts w:asciiTheme="minorHAnsi" w:hAnsiTheme="minorHAnsi"/>
          <w:b/>
          <w:iCs/>
          <w:sz w:val="22"/>
          <w:szCs w:val="22"/>
        </w:rPr>
      </w:pPr>
      <w:r>
        <w:rPr>
          <w:rFonts w:asciiTheme="minorHAnsi" w:hAnsiTheme="minorHAnsi"/>
          <w:b/>
          <w:iCs/>
          <w:sz w:val="22"/>
          <w:szCs w:val="22"/>
        </w:rPr>
        <w:t>Mr David Keep</w:t>
      </w:r>
    </w:p>
    <w:p w14:paraId="6489187E" w14:textId="77777777" w:rsidR="00DE7D23" w:rsidRPr="009F30AD" w:rsidRDefault="00DE7D23" w:rsidP="00DE7D23">
      <w:pPr>
        <w:rPr>
          <w:rFonts w:asciiTheme="minorHAnsi" w:hAnsiTheme="minorHAnsi"/>
          <w:iCs/>
          <w:color w:val="7F7F7F" w:themeColor="text1" w:themeTint="80"/>
          <w:sz w:val="22"/>
          <w:szCs w:val="22"/>
        </w:rPr>
      </w:pPr>
    </w:p>
    <w:p w14:paraId="7A7D7482" w14:textId="77777777" w:rsidR="00DE7D23" w:rsidRPr="009F30AD" w:rsidRDefault="00DE7D23" w:rsidP="00DE7D23">
      <w:pPr>
        <w:rPr>
          <w:rFonts w:asciiTheme="minorHAnsi" w:hAnsiTheme="minorHAnsi"/>
          <w:iCs/>
          <w:color w:val="7F7F7F" w:themeColor="text1" w:themeTint="80"/>
          <w:sz w:val="22"/>
          <w:szCs w:val="22"/>
        </w:rPr>
      </w:pPr>
    </w:p>
    <w:p w14:paraId="39EB9E28" w14:textId="77777777" w:rsidR="00DE7D23" w:rsidRPr="009F30AD" w:rsidRDefault="00DE7D23" w:rsidP="00DE7D23">
      <w:pPr>
        <w:rPr>
          <w:rFonts w:asciiTheme="minorHAnsi" w:hAnsiTheme="minorHAnsi"/>
          <w:iCs/>
          <w:color w:val="7F7F7F" w:themeColor="text1" w:themeTint="80"/>
          <w:sz w:val="22"/>
          <w:szCs w:val="22"/>
        </w:rPr>
      </w:pPr>
    </w:p>
    <w:p w14:paraId="1F1F32FC" w14:textId="77777777" w:rsidR="00DE7D23" w:rsidRPr="009F30AD" w:rsidRDefault="00DE7D23" w:rsidP="00DE7D23">
      <w:pPr>
        <w:rPr>
          <w:rFonts w:asciiTheme="minorHAnsi" w:hAnsiTheme="minorHAnsi"/>
          <w:iCs/>
          <w:color w:val="7F7F7F" w:themeColor="text1" w:themeTint="80"/>
          <w:sz w:val="22"/>
          <w:szCs w:val="22"/>
        </w:rPr>
      </w:pPr>
    </w:p>
    <w:p w14:paraId="0AF3A7D8" w14:textId="77777777" w:rsidR="00DE7D23" w:rsidRPr="009F30AD" w:rsidRDefault="00DE7D23" w:rsidP="00DE7D23">
      <w:pPr>
        <w:rPr>
          <w:rFonts w:asciiTheme="minorHAnsi" w:hAnsiTheme="minorHAnsi"/>
          <w:sz w:val="22"/>
          <w:szCs w:val="22"/>
        </w:rPr>
      </w:pPr>
    </w:p>
    <w:p w14:paraId="407AC915" w14:textId="77777777" w:rsidR="00C72085" w:rsidRDefault="00C72085"/>
    <w:sectPr w:rsidR="00C72085" w:rsidSect="009D641C">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FB4E7" w14:textId="77777777" w:rsidR="00FB0F5E" w:rsidRDefault="00FB0F5E" w:rsidP="005B7EBB">
      <w:r>
        <w:separator/>
      </w:r>
    </w:p>
  </w:endnote>
  <w:endnote w:type="continuationSeparator" w:id="0">
    <w:p w14:paraId="739333DD" w14:textId="77777777" w:rsidR="00FB0F5E" w:rsidRDefault="00FB0F5E" w:rsidP="005B7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7A025" w14:textId="77777777" w:rsidR="009624A2" w:rsidRDefault="009624A2" w:rsidP="009D641C">
    <w:pPr>
      <w:pStyle w:val="Footer"/>
    </w:pPr>
  </w:p>
  <w:p w14:paraId="09C7A102" w14:textId="77777777" w:rsidR="009624A2" w:rsidRDefault="009624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E932C" w14:textId="77777777" w:rsidR="00FB0F5E" w:rsidRDefault="00FB0F5E" w:rsidP="005B7EBB">
      <w:r>
        <w:separator/>
      </w:r>
    </w:p>
  </w:footnote>
  <w:footnote w:type="continuationSeparator" w:id="0">
    <w:p w14:paraId="1F96380C" w14:textId="77777777" w:rsidR="00FB0F5E" w:rsidRDefault="00FB0F5E" w:rsidP="005B7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2D317" w14:textId="77777777" w:rsidR="009624A2" w:rsidRDefault="00197FDD" w:rsidP="009D641C">
    <w:pPr>
      <w:pStyle w:val="Header"/>
      <w:jc w:val="right"/>
    </w:pPr>
    <w:r>
      <w:rPr>
        <w:noProof/>
        <w:lang w:eastAsia="zh-CN"/>
      </w:rPr>
      <w:drawing>
        <wp:inline distT="0" distB="0" distL="0" distR="0" wp14:anchorId="541D6AEB" wp14:editId="079BAD37">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vid Keep">
    <w15:presenceInfo w15:providerId="Windows Live" w15:userId="ee3bf31f148caa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D23"/>
    <w:rsid w:val="00003394"/>
    <w:rsid w:val="00010F8E"/>
    <w:rsid w:val="000206CD"/>
    <w:rsid w:val="000377FF"/>
    <w:rsid w:val="00042E2C"/>
    <w:rsid w:val="00090D66"/>
    <w:rsid w:val="00092B89"/>
    <w:rsid w:val="000F5BE9"/>
    <w:rsid w:val="001208D8"/>
    <w:rsid w:val="00126B25"/>
    <w:rsid w:val="00197FDD"/>
    <w:rsid w:val="00237FE8"/>
    <w:rsid w:val="00262E4E"/>
    <w:rsid w:val="00296DB0"/>
    <w:rsid w:val="002C4FF0"/>
    <w:rsid w:val="002C5C5D"/>
    <w:rsid w:val="002C6187"/>
    <w:rsid w:val="00315006"/>
    <w:rsid w:val="00360E13"/>
    <w:rsid w:val="00373496"/>
    <w:rsid w:val="00397788"/>
    <w:rsid w:val="003B40A8"/>
    <w:rsid w:val="003D53FD"/>
    <w:rsid w:val="003E3C66"/>
    <w:rsid w:val="00405AEB"/>
    <w:rsid w:val="00420FFD"/>
    <w:rsid w:val="004D0599"/>
    <w:rsid w:val="004F1233"/>
    <w:rsid w:val="00514FCF"/>
    <w:rsid w:val="00541181"/>
    <w:rsid w:val="005B7EBB"/>
    <w:rsid w:val="00613E7B"/>
    <w:rsid w:val="00672CA2"/>
    <w:rsid w:val="00677AD6"/>
    <w:rsid w:val="00685D64"/>
    <w:rsid w:val="006A66EF"/>
    <w:rsid w:val="00704586"/>
    <w:rsid w:val="00705487"/>
    <w:rsid w:val="007115CA"/>
    <w:rsid w:val="007D63B3"/>
    <w:rsid w:val="0087301B"/>
    <w:rsid w:val="008830D2"/>
    <w:rsid w:val="009269CF"/>
    <w:rsid w:val="009624A2"/>
    <w:rsid w:val="009839C6"/>
    <w:rsid w:val="009C6992"/>
    <w:rsid w:val="00A42C36"/>
    <w:rsid w:val="00A44484"/>
    <w:rsid w:val="00A64CA3"/>
    <w:rsid w:val="00B30E43"/>
    <w:rsid w:val="00B6620E"/>
    <w:rsid w:val="00BA52CC"/>
    <w:rsid w:val="00BD5113"/>
    <w:rsid w:val="00C41C84"/>
    <w:rsid w:val="00C66E6D"/>
    <w:rsid w:val="00C72085"/>
    <w:rsid w:val="00C85975"/>
    <w:rsid w:val="00CC2FDA"/>
    <w:rsid w:val="00D10669"/>
    <w:rsid w:val="00D150D6"/>
    <w:rsid w:val="00DA1032"/>
    <w:rsid w:val="00DC0DBF"/>
    <w:rsid w:val="00DE7D23"/>
    <w:rsid w:val="00E32F9E"/>
    <w:rsid w:val="00E47072"/>
    <w:rsid w:val="00E73504"/>
    <w:rsid w:val="00E802C2"/>
    <w:rsid w:val="00EA4F9D"/>
    <w:rsid w:val="00EE0663"/>
    <w:rsid w:val="00F760FF"/>
    <w:rsid w:val="00FB0F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658856"/>
  <w15:chartTrackingRefBased/>
  <w15:docId w15:val="{CD45B306-979E-44DE-B8B4-53BD6A8C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D23"/>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D23"/>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E7D23"/>
  </w:style>
  <w:style w:type="paragraph" w:styleId="Footer">
    <w:name w:val="footer"/>
    <w:basedOn w:val="Normal"/>
    <w:link w:val="FooterChar"/>
    <w:uiPriority w:val="99"/>
    <w:unhideWhenUsed/>
    <w:rsid w:val="00DE7D23"/>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E7D23"/>
  </w:style>
  <w:style w:type="character" w:styleId="Hyperlink">
    <w:name w:val="Hyperlink"/>
    <w:rsid w:val="00DE7D23"/>
    <w:rPr>
      <w:color w:val="0000FF"/>
      <w:u w:val="single"/>
    </w:rPr>
  </w:style>
  <w:style w:type="character" w:styleId="UnresolvedMention">
    <w:name w:val="Unresolved Mention"/>
    <w:basedOn w:val="DefaultParagraphFont"/>
    <w:uiPriority w:val="99"/>
    <w:semiHidden/>
    <w:unhideWhenUsed/>
    <w:rsid w:val="00F760FF"/>
    <w:rPr>
      <w:color w:val="605E5C"/>
      <w:shd w:val="clear" w:color="auto" w:fill="E1DFDD"/>
    </w:rPr>
  </w:style>
  <w:style w:type="paragraph" w:styleId="BalloonText">
    <w:name w:val="Balloon Text"/>
    <w:basedOn w:val="Normal"/>
    <w:link w:val="BalloonTextChar"/>
    <w:uiPriority w:val="99"/>
    <w:semiHidden/>
    <w:unhideWhenUsed/>
    <w:rsid w:val="00DC0D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DBF"/>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protection@soton.ac.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ightimestudy1@soton.ac.uk"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2ECC6-33E3-4BE8-9C34-8D46B1D39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1788</Words>
  <Characters>9088</Characters>
  <Application>Microsoft Office Word</Application>
  <DocSecurity>0</DocSecurity>
  <Lines>148</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Keep D.J.</dc:creator>
  <cp:keywords/>
  <dc:description/>
  <cp:lastModifiedBy>David Keep</cp:lastModifiedBy>
  <cp:revision>3</cp:revision>
  <dcterms:created xsi:type="dcterms:W3CDTF">2019-10-01T10:37:00Z</dcterms:created>
  <dcterms:modified xsi:type="dcterms:W3CDTF">2025-10-28T20:48:00Z</dcterms:modified>
</cp:coreProperties>
</file>